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5F7DF" w14:textId="77777777" w:rsidR="00C97207" w:rsidRDefault="00C97207" w:rsidP="00C97207">
      <w:pPr>
        <w:jc w:val="center"/>
        <w:rPr>
          <w:rFonts w:ascii="Arial" w:hAnsi="Arial" w:cs="Arial"/>
          <w:sz w:val="32"/>
          <w:szCs w:val="32"/>
        </w:rPr>
      </w:pPr>
      <w:r>
        <w:rPr>
          <w:rFonts w:ascii="Arial" w:hAnsi="Arial" w:cs="Arial"/>
          <w:noProof/>
          <w:sz w:val="32"/>
          <w:szCs w:val="32"/>
          <w:lang w:eastAsia="en-ZA"/>
        </w:rPr>
        <w:drawing>
          <wp:inline distT="0" distB="0" distL="0" distR="0" wp14:anchorId="3F4AB8F6" wp14:editId="30A67AC1">
            <wp:extent cx="1733550" cy="16097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3550" cy="1609725"/>
                    </a:xfrm>
                    <a:prstGeom prst="rect">
                      <a:avLst/>
                    </a:prstGeom>
                    <a:noFill/>
                  </pic:spPr>
                </pic:pic>
              </a:graphicData>
            </a:graphic>
          </wp:inline>
        </w:drawing>
      </w:r>
    </w:p>
    <w:p w14:paraId="54E2E780" w14:textId="77777777" w:rsidR="00C97207" w:rsidRDefault="00C97207" w:rsidP="00C97207">
      <w:pPr>
        <w:rPr>
          <w:rFonts w:ascii="Arial" w:hAnsi="Arial" w:cs="Arial"/>
          <w:sz w:val="32"/>
          <w:szCs w:val="32"/>
        </w:rPr>
      </w:pPr>
    </w:p>
    <w:p w14:paraId="4B1953D0" w14:textId="77777777" w:rsidR="00C97207" w:rsidRDefault="00C97207" w:rsidP="00C97207">
      <w:pPr>
        <w:jc w:val="center"/>
        <w:rPr>
          <w:rFonts w:ascii="Arial" w:hAnsi="Arial" w:cs="Arial"/>
          <w:b/>
          <w:sz w:val="48"/>
          <w:szCs w:val="48"/>
        </w:rPr>
      </w:pPr>
    </w:p>
    <w:p w14:paraId="1B3A637C" w14:textId="77777777" w:rsidR="00C97207" w:rsidRDefault="00C97207" w:rsidP="00C97207">
      <w:pPr>
        <w:jc w:val="center"/>
        <w:rPr>
          <w:rFonts w:ascii="Arial" w:hAnsi="Arial" w:cs="Arial"/>
          <w:b/>
          <w:sz w:val="48"/>
          <w:szCs w:val="48"/>
        </w:rPr>
      </w:pPr>
    </w:p>
    <w:p w14:paraId="1FD7E9E6" w14:textId="25B13B3D" w:rsidR="007D7AE7" w:rsidRDefault="00C97207" w:rsidP="00C97207">
      <w:pPr>
        <w:jc w:val="center"/>
        <w:rPr>
          <w:rFonts w:ascii="Arial" w:hAnsi="Arial" w:cs="Arial"/>
          <w:b/>
          <w:sz w:val="48"/>
          <w:szCs w:val="48"/>
        </w:rPr>
      </w:pPr>
      <w:r>
        <w:rPr>
          <w:rFonts w:ascii="Arial" w:hAnsi="Arial" w:cs="Arial"/>
          <w:b/>
          <w:sz w:val="48"/>
          <w:szCs w:val="48"/>
        </w:rPr>
        <w:t>CENTRAL KAROO DISTRICT MUNICIPALITY</w:t>
      </w:r>
    </w:p>
    <w:p w14:paraId="3934F293" w14:textId="174FCD66" w:rsidR="00C97207" w:rsidRDefault="00C97207" w:rsidP="00C97207">
      <w:pPr>
        <w:jc w:val="center"/>
        <w:rPr>
          <w:rFonts w:ascii="Arial" w:hAnsi="Arial" w:cs="Arial"/>
          <w:b/>
          <w:sz w:val="48"/>
          <w:szCs w:val="48"/>
        </w:rPr>
      </w:pPr>
    </w:p>
    <w:p w14:paraId="6B877A53" w14:textId="476CABCD" w:rsidR="00C97207" w:rsidRDefault="00C97207" w:rsidP="00C97207">
      <w:pPr>
        <w:jc w:val="center"/>
        <w:rPr>
          <w:rFonts w:ascii="Arial" w:hAnsi="Arial" w:cs="Arial"/>
          <w:b/>
          <w:sz w:val="48"/>
          <w:szCs w:val="48"/>
        </w:rPr>
      </w:pPr>
    </w:p>
    <w:p w14:paraId="2F07B5CF" w14:textId="55D693F9" w:rsidR="00C97207" w:rsidRDefault="00C97207" w:rsidP="00C97207">
      <w:pPr>
        <w:jc w:val="center"/>
        <w:rPr>
          <w:rFonts w:ascii="Arial" w:hAnsi="Arial" w:cs="Arial"/>
          <w:b/>
          <w:sz w:val="48"/>
          <w:szCs w:val="48"/>
        </w:rPr>
      </w:pPr>
    </w:p>
    <w:p w14:paraId="23F7A621" w14:textId="2A075B19" w:rsidR="00C97207" w:rsidRDefault="00C97207" w:rsidP="00C97207">
      <w:pPr>
        <w:jc w:val="center"/>
        <w:rPr>
          <w:rFonts w:ascii="Arial" w:hAnsi="Arial" w:cs="Arial"/>
          <w:b/>
          <w:sz w:val="48"/>
          <w:szCs w:val="48"/>
        </w:rPr>
      </w:pPr>
      <w:r>
        <w:rPr>
          <w:rFonts w:ascii="Arial" w:hAnsi="Arial" w:cs="Arial"/>
          <w:b/>
          <w:sz w:val="48"/>
          <w:szCs w:val="48"/>
        </w:rPr>
        <w:t>COST CONTAINMENT POLICY</w:t>
      </w:r>
    </w:p>
    <w:p w14:paraId="773E99C2" w14:textId="379D92DA" w:rsidR="00C97207" w:rsidRDefault="00C97207" w:rsidP="00C97207">
      <w:pPr>
        <w:jc w:val="center"/>
        <w:rPr>
          <w:rFonts w:ascii="Arial" w:hAnsi="Arial" w:cs="Arial"/>
          <w:b/>
          <w:sz w:val="48"/>
          <w:szCs w:val="48"/>
        </w:rPr>
      </w:pPr>
    </w:p>
    <w:p w14:paraId="331773E9" w14:textId="25C68CC2" w:rsidR="00C97207" w:rsidRDefault="00C97207" w:rsidP="00C97207">
      <w:pPr>
        <w:jc w:val="center"/>
        <w:rPr>
          <w:rFonts w:ascii="Arial" w:hAnsi="Arial" w:cs="Arial"/>
          <w:b/>
          <w:sz w:val="48"/>
          <w:szCs w:val="48"/>
        </w:rPr>
      </w:pPr>
    </w:p>
    <w:p w14:paraId="4D12C385" w14:textId="63E3A55F" w:rsidR="00C97207" w:rsidRDefault="00C97207" w:rsidP="00C97207">
      <w:pPr>
        <w:jc w:val="center"/>
        <w:rPr>
          <w:rFonts w:ascii="Arial" w:hAnsi="Arial" w:cs="Arial"/>
          <w:b/>
          <w:sz w:val="48"/>
          <w:szCs w:val="48"/>
        </w:rPr>
      </w:pPr>
    </w:p>
    <w:p w14:paraId="2F4C2878" w14:textId="17B96035" w:rsidR="00C97207" w:rsidRDefault="00C97207" w:rsidP="00C97207">
      <w:pPr>
        <w:jc w:val="center"/>
        <w:rPr>
          <w:rFonts w:ascii="Arial" w:hAnsi="Arial" w:cs="Arial"/>
          <w:b/>
          <w:sz w:val="48"/>
          <w:szCs w:val="48"/>
        </w:rPr>
      </w:pPr>
    </w:p>
    <w:p w14:paraId="3DAC9836" w14:textId="215829FC" w:rsidR="00C97207" w:rsidRDefault="00C97207" w:rsidP="00C97207">
      <w:pPr>
        <w:jc w:val="center"/>
        <w:rPr>
          <w:rFonts w:ascii="Arial" w:hAnsi="Arial" w:cs="Arial"/>
          <w:b/>
          <w:sz w:val="48"/>
          <w:szCs w:val="48"/>
        </w:rPr>
      </w:pPr>
    </w:p>
    <w:p w14:paraId="4E4F5E45" w14:textId="3C5F1AD8" w:rsidR="00C97207" w:rsidRDefault="00E01C83" w:rsidP="008C3238">
      <w:pPr>
        <w:jc w:val="both"/>
        <w:rPr>
          <w:rFonts w:ascii="Arial" w:hAnsi="Arial" w:cs="Arial"/>
          <w:b/>
          <w:sz w:val="24"/>
          <w:szCs w:val="24"/>
        </w:rPr>
      </w:pPr>
      <w:r>
        <w:rPr>
          <w:rFonts w:ascii="Arial" w:hAnsi="Arial" w:cs="Arial"/>
          <w:b/>
          <w:sz w:val="24"/>
          <w:szCs w:val="24"/>
        </w:rPr>
        <w:t>2019</w:t>
      </w:r>
      <w:r w:rsidR="00E0420C">
        <w:rPr>
          <w:rFonts w:ascii="Arial" w:hAnsi="Arial" w:cs="Arial"/>
          <w:b/>
          <w:sz w:val="24"/>
          <w:szCs w:val="24"/>
        </w:rPr>
        <w:t>/2020</w:t>
      </w:r>
    </w:p>
    <w:p w14:paraId="56427276" w14:textId="77777777" w:rsidR="008C3238" w:rsidRPr="008C3238" w:rsidRDefault="008C3238" w:rsidP="008C3238">
      <w:pPr>
        <w:jc w:val="both"/>
        <w:rPr>
          <w:rFonts w:ascii="Arial" w:hAnsi="Arial" w:cs="Arial"/>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6662"/>
        <w:gridCol w:w="1508"/>
      </w:tblGrid>
      <w:tr w:rsidR="00C97207" w14:paraId="64952767" w14:textId="77777777" w:rsidTr="001941BB">
        <w:tc>
          <w:tcPr>
            <w:tcW w:w="9016" w:type="dxa"/>
            <w:gridSpan w:val="3"/>
          </w:tcPr>
          <w:p w14:paraId="2C055B87" w14:textId="3E46881D" w:rsidR="00C97207" w:rsidRPr="00C97207" w:rsidRDefault="00C97207" w:rsidP="00A05599">
            <w:pPr>
              <w:spacing w:line="276" w:lineRule="auto"/>
              <w:jc w:val="center"/>
              <w:rPr>
                <w:rFonts w:ascii="Arial" w:hAnsi="Arial" w:cs="Arial"/>
                <w:b/>
                <w:u w:val="single"/>
              </w:rPr>
            </w:pPr>
            <w:r>
              <w:rPr>
                <w:rFonts w:ascii="Arial" w:hAnsi="Arial" w:cs="Arial"/>
                <w:b/>
                <w:u w:val="single"/>
              </w:rPr>
              <w:lastRenderedPageBreak/>
              <w:t>TABLE OF CONTENT</w:t>
            </w:r>
          </w:p>
        </w:tc>
      </w:tr>
      <w:tr w:rsidR="008C3238" w14:paraId="28B90672" w14:textId="77777777" w:rsidTr="001941BB">
        <w:tc>
          <w:tcPr>
            <w:tcW w:w="9016" w:type="dxa"/>
            <w:gridSpan w:val="3"/>
          </w:tcPr>
          <w:p w14:paraId="04BED9E0" w14:textId="77777777" w:rsidR="008C3238" w:rsidRDefault="008C3238" w:rsidP="00A05599">
            <w:pPr>
              <w:spacing w:line="276" w:lineRule="auto"/>
              <w:jc w:val="center"/>
              <w:rPr>
                <w:rFonts w:ascii="Arial" w:hAnsi="Arial" w:cs="Arial"/>
                <w:b/>
                <w:u w:val="single"/>
              </w:rPr>
            </w:pPr>
          </w:p>
        </w:tc>
      </w:tr>
      <w:tr w:rsidR="00C97207" w14:paraId="144E128D" w14:textId="77777777" w:rsidTr="001941BB">
        <w:tc>
          <w:tcPr>
            <w:tcW w:w="846" w:type="dxa"/>
          </w:tcPr>
          <w:p w14:paraId="491580B2" w14:textId="77777777" w:rsidR="00C97207" w:rsidRDefault="00C97207" w:rsidP="00A05599">
            <w:pPr>
              <w:spacing w:line="276" w:lineRule="auto"/>
              <w:jc w:val="both"/>
              <w:rPr>
                <w:rFonts w:ascii="Arial" w:hAnsi="Arial" w:cs="Arial"/>
              </w:rPr>
            </w:pPr>
          </w:p>
        </w:tc>
        <w:tc>
          <w:tcPr>
            <w:tcW w:w="6662" w:type="dxa"/>
          </w:tcPr>
          <w:p w14:paraId="58F7042E" w14:textId="77777777" w:rsidR="00C97207" w:rsidRDefault="00C97207" w:rsidP="00A05599">
            <w:pPr>
              <w:spacing w:line="276" w:lineRule="auto"/>
              <w:jc w:val="both"/>
              <w:rPr>
                <w:rFonts w:ascii="Arial" w:hAnsi="Arial" w:cs="Arial"/>
              </w:rPr>
            </w:pPr>
          </w:p>
        </w:tc>
        <w:tc>
          <w:tcPr>
            <w:tcW w:w="1508" w:type="dxa"/>
          </w:tcPr>
          <w:p w14:paraId="1768388C" w14:textId="77777777" w:rsidR="00C97207" w:rsidRDefault="00C97207" w:rsidP="00A05599">
            <w:pPr>
              <w:spacing w:line="276" w:lineRule="auto"/>
              <w:jc w:val="both"/>
              <w:rPr>
                <w:rFonts w:ascii="Arial" w:hAnsi="Arial" w:cs="Arial"/>
              </w:rPr>
            </w:pPr>
          </w:p>
        </w:tc>
      </w:tr>
      <w:tr w:rsidR="00C97207" w14:paraId="56BD360E" w14:textId="77777777" w:rsidTr="001941BB">
        <w:tc>
          <w:tcPr>
            <w:tcW w:w="846" w:type="dxa"/>
          </w:tcPr>
          <w:p w14:paraId="122A6DD6" w14:textId="6E136098" w:rsidR="00C97207" w:rsidRDefault="00C97207" w:rsidP="00A05599">
            <w:pPr>
              <w:spacing w:line="276" w:lineRule="auto"/>
              <w:jc w:val="both"/>
              <w:rPr>
                <w:rFonts w:ascii="Arial" w:hAnsi="Arial" w:cs="Arial"/>
              </w:rPr>
            </w:pPr>
            <w:r>
              <w:rPr>
                <w:rFonts w:ascii="Arial" w:hAnsi="Arial" w:cs="Arial"/>
              </w:rPr>
              <w:t>1.</w:t>
            </w:r>
          </w:p>
        </w:tc>
        <w:tc>
          <w:tcPr>
            <w:tcW w:w="6662" w:type="dxa"/>
          </w:tcPr>
          <w:p w14:paraId="00C47094" w14:textId="182D67D2" w:rsidR="00C97207" w:rsidRDefault="00A05599" w:rsidP="00A05599">
            <w:pPr>
              <w:spacing w:line="276" w:lineRule="auto"/>
              <w:jc w:val="both"/>
              <w:rPr>
                <w:rFonts w:ascii="Arial" w:hAnsi="Arial" w:cs="Arial"/>
              </w:rPr>
            </w:pPr>
            <w:r>
              <w:rPr>
                <w:rFonts w:ascii="Arial" w:hAnsi="Arial" w:cs="Arial"/>
              </w:rPr>
              <w:t>Preamble</w:t>
            </w:r>
          </w:p>
        </w:tc>
        <w:tc>
          <w:tcPr>
            <w:tcW w:w="1508" w:type="dxa"/>
          </w:tcPr>
          <w:p w14:paraId="0B1F9C56" w14:textId="6A811F92" w:rsidR="00C97207" w:rsidRDefault="001941BB" w:rsidP="00A05599">
            <w:pPr>
              <w:spacing w:line="276" w:lineRule="auto"/>
              <w:jc w:val="center"/>
              <w:rPr>
                <w:rFonts w:ascii="Arial" w:hAnsi="Arial" w:cs="Arial"/>
              </w:rPr>
            </w:pPr>
            <w:r>
              <w:rPr>
                <w:rFonts w:ascii="Arial" w:hAnsi="Arial" w:cs="Arial"/>
              </w:rPr>
              <w:t>3</w:t>
            </w:r>
          </w:p>
        </w:tc>
      </w:tr>
      <w:tr w:rsidR="00C97207" w14:paraId="1AE6EDA1" w14:textId="77777777" w:rsidTr="004E2FBC">
        <w:tc>
          <w:tcPr>
            <w:tcW w:w="846" w:type="dxa"/>
          </w:tcPr>
          <w:p w14:paraId="33CF9FE0" w14:textId="77777777" w:rsidR="00C97207" w:rsidRDefault="00C97207" w:rsidP="00A05599">
            <w:pPr>
              <w:spacing w:line="276" w:lineRule="auto"/>
              <w:jc w:val="both"/>
              <w:rPr>
                <w:rFonts w:ascii="Arial" w:hAnsi="Arial" w:cs="Arial"/>
              </w:rPr>
            </w:pPr>
          </w:p>
        </w:tc>
        <w:tc>
          <w:tcPr>
            <w:tcW w:w="6662" w:type="dxa"/>
          </w:tcPr>
          <w:p w14:paraId="3F351C02" w14:textId="2367FD14" w:rsidR="00C97207" w:rsidRDefault="00C97207" w:rsidP="00A05599">
            <w:pPr>
              <w:spacing w:line="276" w:lineRule="auto"/>
              <w:jc w:val="both"/>
              <w:rPr>
                <w:rFonts w:ascii="Arial" w:hAnsi="Arial" w:cs="Arial"/>
              </w:rPr>
            </w:pPr>
          </w:p>
        </w:tc>
        <w:tc>
          <w:tcPr>
            <w:tcW w:w="1508" w:type="dxa"/>
          </w:tcPr>
          <w:p w14:paraId="73804513" w14:textId="77777777" w:rsidR="00C97207" w:rsidRDefault="00C97207" w:rsidP="00A05599">
            <w:pPr>
              <w:spacing w:line="276" w:lineRule="auto"/>
              <w:jc w:val="center"/>
              <w:rPr>
                <w:rFonts w:ascii="Arial" w:hAnsi="Arial" w:cs="Arial"/>
              </w:rPr>
            </w:pPr>
          </w:p>
        </w:tc>
      </w:tr>
      <w:tr w:rsidR="00C97207" w14:paraId="160A767E" w14:textId="77777777" w:rsidTr="004E2FBC">
        <w:tc>
          <w:tcPr>
            <w:tcW w:w="846" w:type="dxa"/>
          </w:tcPr>
          <w:p w14:paraId="2836F98E" w14:textId="2201A8E1" w:rsidR="00C97207" w:rsidRDefault="00C97207" w:rsidP="00A05599">
            <w:pPr>
              <w:spacing w:line="276" w:lineRule="auto"/>
              <w:jc w:val="both"/>
              <w:rPr>
                <w:rFonts w:ascii="Arial" w:hAnsi="Arial" w:cs="Arial"/>
              </w:rPr>
            </w:pPr>
            <w:r>
              <w:rPr>
                <w:rFonts w:ascii="Arial" w:hAnsi="Arial" w:cs="Arial"/>
              </w:rPr>
              <w:t>2.</w:t>
            </w:r>
          </w:p>
        </w:tc>
        <w:tc>
          <w:tcPr>
            <w:tcW w:w="6662" w:type="dxa"/>
          </w:tcPr>
          <w:p w14:paraId="60107BAD" w14:textId="25A83AD4" w:rsidR="00C97207" w:rsidRDefault="004E2FBC" w:rsidP="00A05599">
            <w:pPr>
              <w:spacing w:line="276" w:lineRule="auto"/>
              <w:jc w:val="both"/>
              <w:rPr>
                <w:rFonts w:ascii="Arial" w:hAnsi="Arial" w:cs="Arial"/>
              </w:rPr>
            </w:pPr>
            <w:r>
              <w:rPr>
                <w:rFonts w:ascii="Arial" w:hAnsi="Arial" w:cs="Arial"/>
              </w:rPr>
              <w:t>Applicable Legislation</w:t>
            </w:r>
          </w:p>
        </w:tc>
        <w:tc>
          <w:tcPr>
            <w:tcW w:w="1508" w:type="dxa"/>
          </w:tcPr>
          <w:p w14:paraId="73657370" w14:textId="01E83BC5" w:rsidR="00C97207" w:rsidRDefault="004E2FBC" w:rsidP="00A05599">
            <w:pPr>
              <w:spacing w:line="276" w:lineRule="auto"/>
              <w:jc w:val="center"/>
              <w:rPr>
                <w:rFonts w:ascii="Arial" w:hAnsi="Arial" w:cs="Arial"/>
              </w:rPr>
            </w:pPr>
            <w:r>
              <w:rPr>
                <w:rFonts w:ascii="Arial" w:hAnsi="Arial" w:cs="Arial"/>
              </w:rPr>
              <w:t>3</w:t>
            </w:r>
          </w:p>
        </w:tc>
      </w:tr>
      <w:tr w:rsidR="00C97207" w14:paraId="665B51BF" w14:textId="77777777" w:rsidTr="004E2FBC">
        <w:tc>
          <w:tcPr>
            <w:tcW w:w="846" w:type="dxa"/>
          </w:tcPr>
          <w:p w14:paraId="2A707B58" w14:textId="77777777" w:rsidR="00C97207" w:rsidRDefault="00C97207" w:rsidP="00A05599">
            <w:pPr>
              <w:spacing w:line="276" w:lineRule="auto"/>
              <w:jc w:val="both"/>
              <w:rPr>
                <w:rFonts w:ascii="Arial" w:hAnsi="Arial" w:cs="Arial"/>
              </w:rPr>
            </w:pPr>
          </w:p>
        </w:tc>
        <w:tc>
          <w:tcPr>
            <w:tcW w:w="6662" w:type="dxa"/>
          </w:tcPr>
          <w:p w14:paraId="3838A1F5" w14:textId="77777777" w:rsidR="00C97207" w:rsidRDefault="00C97207" w:rsidP="00A05599">
            <w:pPr>
              <w:spacing w:line="276" w:lineRule="auto"/>
              <w:jc w:val="both"/>
              <w:rPr>
                <w:rFonts w:ascii="Arial" w:hAnsi="Arial" w:cs="Arial"/>
              </w:rPr>
            </w:pPr>
          </w:p>
        </w:tc>
        <w:tc>
          <w:tcPr>
            <w:tcW w:w="1508" w:type="dxa"/>
          </w:tcPr>
          <w:p w14:paraId="6FA9F650" w14:textId="77777777" w:rsidR="00C97207" w:rsidRDefault="00C97207" w:rsidP="00A05599">
            <w:pPr>
              <w:spacing w:line="276" w:lineRule="auto"/>
              <w:jc w:val="center"/>
              <w:rPr>
                <w:rFonts w:ascii="Arial" w:hAnsi="Arial" w:cs="Arial"/>
              </w:rPr>
            </w:pPr>
          </w:p>
        </w:tc>
      </w:tr>
      <w:tr w:rsidR="004E2FBC" w14:paraId="1357555B" w14:textId="77777777" w:rsidTr="004E2FBC">
        <w:tc>
          <w:tcPr>
            <w:tcW w:w="846" w:type="dxa"/>
          </w:tcPr>
          <w:p w14:paraId="585C01CC" w14:textId="2692AF57" w:rsidR="004E2FBC" w:rsidRDefault="004E2FBC" w:rsidP="004E2FBC">
            <w:pPr>
              <w:spacing w:line="276" w:lineRule="auto"/>
              <w:jc w:val="both"/>
              <w:rPr>
                <w:rFonts w:ascii="Arial" w:hAnsi="Arial" w:cs="Arial"/>
              </w:rPr>
            </w:pPr>
            <w:r>
              <w:rPr>
                <w:rFonts w:ascii="Arial" w:hAnsi="Arial" w:cs="Arial"/>
              </w:rPr>
              <w:t>3.</w:t>
            </w:r>
          </w:p>
        </w:tc>
        <w:tc>
          <w:tcPr>
            <w:tcW w:w="6662" w:type="dxa"/>
          </w:tcPr>
          <w:p w14:paraId="5CBDE126" w14:textId="20F79478" w:rsidR="004E2FBC" w:rsidRDefault="004E2FBC" w:rsidP="004E2FBC">
            <w:pPr>
              <w:spacing w:line="276" w:lineRule="auto"/>
              <w:jc w:val="both"/>
              <w:rPr>
                <w:rFonts w:ascii="Arial" w:hAnsi="Arial" w:cs="Arial"/>
              </w:rPr>
            </w:pPr>
            <w:r>
              <w:rPr>
                <w:rFonts w:ascii="Arial" w:hAnsi="Arial" w:cs="Arial"/>
              </w:rPr>
              <w:t>Temporary Appointments, Contractual Appointments, Unemployed Graduates and Experiential Learners</w:t>
            </w:r>
          </w:p>
        </w:tc>
        <w:tc>
          <w:tcPr>
            <w:tcW w:w="1508" w:type="dxa"/>
          </w:tcPr>
          <w:p w14:paraId="7B735A2C" w14:textId="104FAB29" w:rsidR="004E2FBC" w:rsidRDefault="004E2FBC" w:rsidP="004E2FBC">
            <w:pPr>
              <w:spacing w:line="276" w:lineRule="auto"/>
              <w:jc w:val="center"/>
              <w:rPr>
                <w:rFonts w:ascii="Arial" w:hAnsi="Arial" w:cs="Arial"/>
              </w:rPr>
            </w:pPr>
            <w:r>
              <w:rPr>
                <w:rFonts w:ascii="Arial" w:hAnsi="Arial" w:cs="Arial"/>
              </w:rPr>
              <w:t>3</w:t>
            </w:r>
            <w:r w:rsidR="00737D1B">
              <w:rPr>
                <w:rFonts w:ascii="Arial" w:hAnsi="Arial" w:cs="Arial"/>
              </w:rPr>
              <w:t xml:space="preserve"> – 4 </w:t>
            </w:r>
          </w:p>
        </w:tc>
      </w:tr>
      <w:tr w:rsidR="004E2FBC" w14:paraId="5FFDD4C1" w14:textId="77777777" w:rsidTr="004E2FBC">
        <w:tc>
          <w:tcPr>
            <w:tcW w:w="846" w:type="dxa"/>
          </w:tcPr>
          <w:p w14:paraId="608C768E" w14:textId="77777777" w:rsidR="004E2FBC" w:rsidRDefault="004E2FBC" w:rsidP="004E2FBC">
            <w:pPr>
              <w:spacing w:line="276" w:lineRule="auto"/>
              <w:jc w:val="both"/>
              <w:rPr>
                <w:rFonts w:ascii="Arial" w:hAnsi="Arial" w:cs="Arial"/>
              </w:rPr>
            </w:pPr>
          </w:p>
        </w:tc>
        <w:tc>
          <w:tcPr>
            <w:tcW w:w="6662" w:type="dxa"/>
          </w:tcPr>
          <w:p w14:paraId="07AD0772" w14:textId="77777777" w:rsidR="004E2FBC" w:rsidRDefault="004E2FBC" w:rsidP="004E2FBC">
            <w:pPr>
              <w:spacing w:line="276" w:lineRule="auto"/>
              <w:jc w:val="both"/>
              <w:rPr>
                <w:rFonts w:ascii="Arial" w:hAnsi="Arial" w:cs="Arial"/>
              </w:rPr>
            </w:pPr>
          </w:p>
        </w:tc>
        <w:tc>
          <w:tcPr>
            <w:tcW w:w="1508" w:type="dxa"/>
          </w:tcPr>
          <w:p w14:paraId="14035C6F" w14:textId="77777777" w:rsidR="004E2FBC" w:rsidRDefault="004E2FBC" w:rsidP="004E2FBC">
            <w:pPr>
              <w:spacing w:line="276" w:lineRule="auto"/>
              <w:jc w:val="center"/>
              <w:rPr>
                <w:rFonts w:ascii="Arial" w:hAnsi="Arial" w:cs="Arial"/>
              </w:rPr>
            </w:pPr>
          </w:p>
        </w:tc>
      </w:tr>
      <w:tr w:rsidR="004E2FBC" w14:paraId="72901BA3" w14:textId="77777777" w:rsidTr="004E2FBC">
        <w:tc>
          <w:tcPr>
            <w:tcW w:w="846" w:type="dxa"/>
          </w:tcPr>
          <w:p w14:paraId="7C8DDA6A" w14:textId="5E4F3809" w:rsidR="004E2FBC" w:rsidRDefault="004E2FBC" w:rsidP="004E2FBC">
            <w:pPr>
              <w:spacing w:line="276" w:lineRule="auto"/>
              <w:jc w:val="both"/>
              <w:rPr>
                <w:rFonts w:ascii="Arial" w:hAnsi="Arial" w:cs="Arial"/>
              </w:rPr>
            </w:pPr>
            <w:r>
              <w:rPr>
                <w:rFonts w:ascii="Arial" w:hAnsi="Arial" w:cs="Arial"/>
              </w:rPr>
              <w:t>4.</w:t>
            </w:r>
          </w:p>
        </w:tc>
        <w:tc>
          <w:tcPr>
            <w:tcW w:w="6662" w:type="dxa"/>
          </w:tcPr>
          <w:p w14:paraId="69010B1E" w14:textId="1B2F3BB2" w:rsidR="004E2FBC" w:rsidRDefault="004E2FBC" w:rsidP="004E2FBC">
            <w:pPr>
              <w:spacing w:line="276" w:lineRule="auto"/>
              <w:jc w:val="both"/>
              <w:rPr>
                <w:rFonts w:ascii="Arial" w:hAnsi="Arial" w:cs="Arial"/>
              </w:rPr>
            </w:pPr>
            <w:r>
              <w:rPr>
                <w:rFonts w:ascii="Arial" w:hAnsi="Arial" w:cs="Arial"/>
              </w:rPr>
              <w:t>Travel Claims</w:t>
            </w:r>
          </w:p>
        </w:tc>
        <w:tc>
          <w:tcPr>
            <w:tcW w:w="1508" w:type="dxa"/>
          </w:tcPr>
          <w:p w14:paraId="68146C6A" w14:textId="7E11D2E2" w:rsidR="004E2FBC" w:rsidRDefault="004E2FBC" w:rsidP="004E2FBC">
            <w:pPr>
              <w:spacing w:line="276" w:lineRule="auto"/>
              <w:jc w:val="center"/>
              <w:rPr>
                <w:rFonts w:ascii="Arial" w:hAnsi="Arial" w:cs="Arial"/>
              </w:rPr>
            </w:pPr>
            <w:r>
              <w:rPr>
                <w:rFonts w:ascii="Arial" w:hAnsi="Arial" w:cs="Arial"/>
              </w:rPr>
              <w:t>4</w:t>
            </w:r>
          </w:p>
        </w:tc>
      </w:tr>
      <w:tr w:rsidR="004E2FBC" w14:paraId="6B66D748" w14:textId="77777777" w:rsidTr="004E2FBC">
        <w:tc>
          <w:tcPr>
            <w:tcW w:w="846" w:type="dxa"/>
          </w:tcPr>
          <w:p w14:paraId="449C870C" w14:textId="77777777" w:rsidR="004E2FBC" w:rsidRDefault="004E2FBC" w:rsidP="004E2FBC">
            <w:pPr>
              <w:spacing w:line="276" w:lineRule="auto"/>
              <w:jc w:val="both"/>
              <w:rPr>
                <w:rFonts w:ascii="Arial" w:hAnsi="Arial" w:cs="Arial"/>
              </w:rPr>
            </w:pPr>
          </w:p>
        </w:tc>
        <w:tc>
          <w:tcPr>
            <w:tcW w:w="6662" w:type="dxa"/>
          </w:tcPr>
          <w:p w14:paraId="43F5A49C" w14:textId="77777777" w:rsidR="004E2FBC" w:rsidRDefault="004E2FBC" w:rsidP="004E2FBC">
            <w:pPr>
              <w:spacing w:line="276" w:lineRule="auto"/>
              <w:jc w:val="both"/>
              <w:rPr>
                <w:rFonts w:ascii="Arial" w:hAnsi="Arial" w:cs="Arial"/>
              </w:rPr>
            </w:pPr>
          </w:p>
        </w:tc>
        <w:tc>
          <w:tcPr>
            <w:tcW w:w="1508" w:type="dxa"/>
          </w:tcPr>
          <w:p w14:paraId="41B8D8ED" w14:textId="77777777" w:rsidR="004E2FBC" w:rsidRDefault="004E2FBC" w:rsidP="004E2FBC">
            <w:pPr>
              <w:spacing w:line="276" w:lineRule="auto"/>
              <w:jc w:val="center"/>
              <w:rPr>
                <w:rFonts w:ascii="Arial" w:hAnsi="Arial" w:cs="Arial"/>
              </w:rPr>
            </w:pPr>
          </w:p>
        </w:tc>
      </w:tr>
      <w:tr w:rsidR="004E2FBC" w14:paraId="147EF2B6" w14:textId="77777777" w:rsidTr="004E2FBC">
        <w:tc>
          <w:tcPr>
            <w:tcW w:w="846" w:type="dxa"/>
          </w:tcPr>
          <w:p w14:paraId="5CABAC47" w14:textId="5F41B5B5" w:rsidR="004E2FBC" w:rsidRDefault="004E2FBC" w:rsidP="004E2FBC">
            <w:pPr>
              <w:spacing w:line="276" w:lineRule="auto"/>
              <w:jc w:val="both"/>
              <w:rPr>
                <w:rFonts w:ascii="Arial" w:hAnsi="Arial" w:cs="Arial"/>
              </w:rPr>
            </w:pPr>
            <w:r>
              <w:rPr>
                <w:rFonts w:ascii="Arial" w:hAnsi="Arial" w:cs="Arial"/>
              </w:rPr>
              <w:t>5.</w:t>
            </w:r>
          </w:p>
        </w:tc>
        <w:tc>
          <w:tcPr>
            <w:tcW w:w="6662" w:type="dxa"/>
          </w:tcPr>
          <w:p w14:paraId="40FCF882" w14:textId="0CD4234A" w:rsidR="004E2FBC" w:rsidRDefault="004E2FBC" w:rsidP="004E2FBC">
            <w:pPr>
              <w:spacing w:line="276" w:lineRule="auto"/>
              <w:jc w:val="both"/>
              <w:rPr>
                <w:rFonts w:ascii="Arial" w:hAnsi="Arial" w:cs="Arial"/>
              </w:rPr>
            </w:pPr>
            <w:r>
              <w:rPr>
                <w:rFonts w:ascii="Arial" w:hAnsi="Arial" w:cs="Arial"/>
              </w:rPr>
              <w:t>Essential Vehicle User Scheme</w:t>
            </w:r>
          </w:p>
        </w:tc>
        <w:tc>
          <w:tcPr>
            <w:tcW w:w="1508" w:type="dxa"/>
          </w:tcPr>
          <w:p w14:paraId="43D66F77" w14:textId="1E1B5806" w:rsidR="004E2FBC" w:rsidRDefault="004E2FBC" w:rsidP="004E2FBC">
            <w:pPr>
              <w:spacing w:line="276" w:lineRule="auto"/>
              <w:jc w:val="center"/>
              <w:rPr>
                <w:rFonts w:ascii="Arial" w:hAnsi="Arial" w:cs="Arial"/>
              </w:rPr>
            </w:pPr>
            <w:r>
              <w:rPr>
                <w:rFonts w:ascii="Arial" w:hAnsi="Arial" w:cs="Arial"/>
              </w:rPr>
              <w:t>4</w:t>
            </w:r>
            <w:r w:rsidR="00737D1B">
              <w:rPr>
                <w:rFonts w:ascii="Arial" w:hAnsi="Arial" w:cs="Arial"/>
              </w:rPr>
              <w:t xml:space="preserve"> – 5 </w:t>
            </w:r>
          </w:p>
        </w:tc>
      </w:tr>
      <w:tr w:rsidR="004E2FBC" w14:paraId="09716DA6" w14:textId="77777777" w:rsidTr="004E2FBC">
        <w:tc>
          <w:tcPr>
            <w:tcW w:w="846" w:type="dxa"/>
          </w:tcPr>
          <w:p w14:paraId="224DC6C0" w14:textId="77777777" w:rsidR="004E2FBC" w:rsidRDefault="004E2FBC" w:rsidP="004E2FBC">
            <w:pPr>
              <w:spacing w:line="276" w:lineRule="auto"/>
              <w:jc w:val="both"/>
              <w:rPr>
                <w:rFonts w:ascii="Arial" w:hAnsi="Arial" w:cs="Arial"/>
              </w:rPr>
            </w:pPr>
          </w:p>
        </w:tc>
        <w:tc>
          <w:tcPr>
            <w:tcW w:w="6662" w:type="dxa"/>
          </w:tcPr>
          <w:p w14:paraId="1CCE83DA" w14:textId="77777777" w:rsidR="004E2FBC" w:rsidRDefault="004E2FBC" w:rsidP="004E2FBC">
            <w:pPr>
              <w:spacing w:line="276" w:lineRule="auto"/>
              <w:jc w:val="both"/>
              <w:rPr>
                <w:rFonts w:ascii="Arial" w:hAnsi="Arial" w:cs="Arial"/>
              </w:rPr>
            </w:pPr>
          </w:p>
        </w:tc>
        <w:tc>
          <w:tcPr>
            <w:tcW w:w="1508" w:type="dxa"/>
          </w:tcPr>
          <w:p w14:paraId="39A4FC57" w14:textId="77777777" w:rsidR="004E2FBC" w:rsidRDefault="004E2FBC" w:rsidP="004E2FBC">
            <w:pPr>
              <w:spacing w:line="276" w:lineRule="auto"/>
              <w:jc w:val="center"/>
              <w:rPr>
                <w:rFonts w:ascii="Arial" w:hAnsi="Arial" w:cs="Arial"/>
              </w:rPr>
            </w:pPr>
          </w:p>
        </w:tc>
      </w:tr>
      <w:tr w:rsidR="004E2FBC" w14:paraId="132A499B" w14:textId="77777777" w:rsidTr="004E2FBC">
        <w:tc>
          <w:tcPr>
            <w:tcW w:w="846" w:type="dxa"/>
          </w:tcPr>
          <w:p w14:paraId="31F2F7EA" w14:textId="42B429EA" w:rsidR="004E2FBC" w:rsidRDefault="004E2FBC" w:rsidP="004E2FBC">
            <w:pPr>
              <w:spacing w:line="276" w:lineRule="auto"/>
              <w:jc w:val="both"/>
              <w:rPr>
                <w:rFonts w:ascii="Arial" w:hAnsi="Arial" w:cs="Arial"/>
              </w:rPr>
            </w:pPr>
            <w:r>
              <w:rPr>
                <w:rFonts w:ascii="Arial" w:hAnsi="Arial" w:cs="Arial"/>
              </w:rPr>
              <w:t>6.</w:t>
            </w:r>
          </w:p>
        </w:tc>
        <w:tc>
          <w:tcPr>
            <w:tcW w:w="6662" w:type="dxa"/>
          </w:tcPr>
          <w:p w14:paraId="511D93CA" w14:textId="45EE1171" w:rsidR="004E2FBC" w:rsidRDefault="004E2FBC" w:rsidP="004E2FBC">
            <w:pPr>
              <w:spacing w:line="276" w:lineRule="auto"/>
              <w:jc w:val="both"/>
              <w:rPr>
                <w:rFonts w:ascii="Arial" w:hAnsi="Arial" w:cs="Arial"/>
              </w:rPr>
            </w:pPr>
            <w:r>
              <w:rPr>
                <w:rFonts w:ascii="Arial" w:hAnsi="Arial" w:cs="Arial"/>
              </w:rPr>
              <w:t>Acting Allowances</w:t>
            </w:r>
          </w:p>
        </w:tc>
        <w:tc>
          <w:tcPr>
            <w:tcW w:w="1508" w:type="dxa"/>
          </w:tcPr>
          <w:p w14:paraId="76BB86AB" w14:textId="0C251869" w:rsidR="004E2FBC" w:rsidRDefault="00737D1B" w:rsidP="004E2FBC">
            <w:pPr>
              <w:spacing w:line="276" w:lineRule="auto"/>
              <w:jc w:val="center"/>
              <w:rPr>
                <w:rFonts w:ascii="Arial" w:hAnsi="Arial" w:cs="Arial"/>
              </w:rPr>
            </w:pPr>
            <w:r>
              <w:rPr>
                <w:rFonts w:ascii="Arial" w:hAnsi="Arial" w:cs="Arial"/>
              </w:rPr>
              <w:t>5</w:t>
            </w:r>
          </w:p>
        </w:tc>
      </w:tr>
      <w:tr w:rsidR="004E2FBC" w14:paraId="7638A90E" w14:textId="77777777" w:rsidTr="004E2FBC">
        <w:tc>
          <w:tcPr>
            <w:tcW w:w="846" w:type="dxa"/>
          </w:tcPr>
          <w:p w14:paraId="65ACA536" w14:textId="0EBA6426" w:rsidR="004E2FBC" w:rsidRDefault="004E2FBC" w:rsidP="004E2FBC">
            <w:pPr>
              <w:spacing w:line="276" w:lineRule="auto"/>
              <w:jc w:val="both"/>
              <w:rPr>
                <w:rFonts w:ascii="Arial" w:hAnsi="Arial" w:cs="Arial"/>
              </w:rPr>
            </w:pPr>
          </w:p>
        </w:tc>
        <w:tc>
          <w:tcPr>
            <w:tcW w:w="6662" w:type="dxa"/>
          </w:tcPr>
          <w:p w14:paraId="2B4AF4BE" w14:textId="77777777" w:rsidR="004E2FBC" w:rsidRDefault="004E2FBC" w:rsidP="004E2FBC">
            <w:pPr>
              <w:spacing w:line="276" w:lineRule="auto"/>
              <w:jc w:val="both"/>
              <w:rPr>
                <w:rFonts w:ascii="Arial" w:hAnsi="Arial" w:cs="Arial"/>
              </w:rPr>
            </w:pPr>
          </w:p>
        </w:tc>
        <w:tc>
          <w:tcPr>
            <w:tcW w:w="1508" w:type="dxa"/>
          </w:tcPr>
          <w:p w14:paraId="759BD49E" w14:textId="77777777" w:rsidR="004E2FBC" w:rsidRDefault="004E2FBC" w:rsidP="004E2FBC">
            <w:pPr>
              <w:spacing w:line="276" w:lineRule="auto"/>
              <w:jc w:val="center"/>
              <w:rPr>
                <w:rFonts w:ascii="Arial" w:hAnsi="Arial" w:cs="Arial"/>
              </w:rPr>
            </w:pPr>
          </w:p>
        </w:tc>
      </w:tr>
      <w:tr w:rsidR="004E2FBC" w14:paraId="64FA55AE" w14:textId="77777777" w:rsidTr="004E2FBC">
        <w:tc>
          <w:tcPr>
            <w:tcW w:w="846" w:type="dxa"/>
          </w:tcPr>
          <w:p w14:paraId="6247F565" w14:textId="749D4911" w:rsidR="004E2FBC" w:rsidRDefault="004E2FBC" w:rsidP="004E2FBC">
            <w:pPr>
              <w:spacing w:line="276" w:lineRule="auto"/>
              <w:jc w:val="both"/>
              <w:rPr>
                <w:rFonts w:ascii="Arial" w:hAnsi="Arial" w:cs="Arial"/>
              </w:rPr>
            </w:pPr>
            <w:r>
              <w:rPr>
                <w:rFonts w:ascii="Arial" w:hAnsi="Arial" w:cs="Arial"/>
              </w:rPr>
              <w:t>7.</w:t>
            </w:r>
          </w:p>
        </w:tc>
        <w:tc>
          <w:tcPr>
            <w:tcW w:w="6662" w:type="dxa"/>
          </w:tcPr>
          <w:p w14:paraId="7D9E1E92" w14:textId="3A683AA8" w:rsidR="004E2FBC" w:rsidRDefault="004E2FBC" w:rsidP="004E2FBC">
            <w:pPr>
              <w:spacing w:line="276" w:lineRule="auto"/>
              <w:jc w:val="both"/>
              <w:rPr>
                <w:rFonts w:ascii="Arial" w:hAnsi="Arial" w:cs="Arial"/>
              </w:rPr>
            </w:pPr>
            <w:r>
              <w:rPr>
                <w:rFonts w:ascii="Arial" w:hAnsi="Arial" w:cs="Arial"/>
              </w:rPr>
              <w:t xml:space="preserve">Overtime </w:t>
            </w:r>
          </w:p>
        </w:tc>
        <w:tc>
          <w:tcPr>
            <w:tcW w:w="1508" w:type="dxa"/>
          </w:tcPr>
          <w:p w14:paraId="3607D16F" w14:textId="15B3ED05" w:rsidR="004E2FBC" w:rsidRDefault="00737D1B" w:rsidP="004E2FBC">
            <w:pPr>
              <w:spacing w:line="276" w:lineRule="auto"/>
              <w:jc w:val="center"/>
              <w:rPr>
                <w:rFonts w:ascii="Arial" w:hAnsi="Arial" w:cs="Arial"/>
              </w:rPr>
            </w:pPr>
            <w:r>
              <w:rPr>
                <w:rFonts w:ascii="Arial" w:hAnsi="Arial" w:cs="Arial"/>
              </w:rPr>
              <w:t>6</w:t>
            </w:r>
          </w:p>
        </w:tc>
      </w:tr>
      <w:tr w:rsidR="004E2FBC" w14:paraId="02A3FB38" w14:textId="77777777" w:rsidTr="004E2FBC">
        <w:tc>
          <w:tcPr>
            <w:tcW w:w="846" w:type="dxa"/>
          </w:tcPr>
          <w:p w14:paraId="3FFC33EB" w14:textId="77777777" w:rsidR="004E2FBC" w:rsidRDefault="004E2FBC" w:rsidP="004E2FBC">
            <w:pPr>
              <w:spacing w:line="276" w:lineRule="auto"/>
              <w:jc w:val="both"/>
              <w:rPr>
                <w:rFonts w:ascii="Arial" w:hAnsi="Arial" w:cs="Arial"/>
              </w:rPr>
            </w:pPr>
          </w:p>
        </w:tc>
        <w:tc>
          <w:tcPr>
            <w:tcW w:w="6662" w:type="dxa"/>
          </w:tcPr>
          <w:p w14:paraId="49609F1A" w14:textId="77777777" w:rsidR="004E2FBC" w:rsidRDefault="004E2FBC" w:rsidP="004E2FBC">
            <w:pPr>
              <w:spacing w:line="276" w:lineRule="auto"/>
              <w:jc w:val="both"/>
              <w:rPr>
                <w:rFonts w:ascii="Arial" w:hAnsi="Arial" w:cs="Arial"/>
              </w:rPr>
            </w:pPr>
          </w:p>
        </w:tc>
        <w:tc>
          <w:tcPr>
            <w:tcW w:w="1508" w:type="dxa"/>
          </w:tcPr>
          <w:p w14:paraId="1AC49565" w14:textId="77777777" w:rsidR="004E2FBC" w:rsidRDefault="004E2FBC" w:rsidP="004E2FBC">
            <w:pPr>
              <w:spacing w:line="276" w:lineRule="auto"/>
              <w:jc w:val="center"/>
              <w:rPr>
                <w:rFonts w:ascii="Arial" w:hAnsi="Arial" w:cs="Arial"/>
              </w:rPr>
            </w:pPr>
          </w:p>
        </w:tc>
      </w:tr>
      <w:tr w:rsidR="004E2FBC" w14:paraId="5CED3328" w14:textId="77777777" w:rsidTr="004E2FBC">
        <w:tc>
          <w:tcPr>
            <w:tcW w:w="846" w:type="dxa"/>
          </w:tcPr>
          <w:p w14:paraId="2CE34C1A" w14:textId="614BE63F" w:rsidR="004E2FBC" w:rsidRDefault="004E2FBC" w:rsidP="004E2FBC">
            <w:pPr>
              <w:spacing w:line="276" w:lineRule="auto"/>
              <w:jc w:val="both"/>
              <w:rPr>
                <w:rFonts w:ascii="Arial" w:hAnsi="Arial" w:cs="Arial"/>
              </w:rPr>
            </w:pPr>
            <w:r>
              <w:rPr>
                <w:rFonts w:ascii="Arial" w:hAnsi="Arial" w:cs="Arial"/>
              </w:rPr>
              <w:t>8.</w:t>
            </w:r>
          </w:p>
        </w:tc>
        <w:tc>
          <w:tcPr>
            <w:tcW w:w="6662" w:type="dxa"/>
          </w:tcPr>
          <w:p w14:paraId="26EB5524" w14:textId="2F620D84" w:rsidR="004E2FBC" w:rsidRDefault="004E2FBC" w:rsidP="004E2FBC">
            <w:pPr>
              <w:spacing w:line="276" w:lineRule="auto"/>
              <w:jc w:val="both"/>
              <w:rPr>
                <w:rFonts w:ascii="Arial" w:hAnsi="Arial" w:cs="Arial"/>
              </w:rPr>
            </w:pPr>
            <w:r>
              <w:rPr>
                <w:rFonts w:ascii="Arial" w:hAnsi="Arial" w:cs="Arial"/>
              </w:rPr>
              <w:t>Catering, Refreshments and Entertainment</w:t>
            </w:r>
          </w:p>
        </w:tc>
        <w:tc>
          <w:tcPr>
            <w:tcW w:w="1508" w:type="dxa"/>
          </w:tcPr>
          <w:p w14:paraId="2D2E1BCC" w14:textId="5FAD4BF4" w:rsidR="004E2FBC" w:rsidRDefault="004E2FBC" w:rsidP="004E2FBC">
            <w:pPr>
              <w:spacing w:line="276" w:lineRule="auto"/>
              <w:jc w:val="center"/>
              <w:rPr>
                <w:rFonts w:ascii="Arial" w:hAnsi="Arial" w:cs="Arial"/>
              </w:rPr>
            </w:pPr>
            <w:r>
              <w:rPr>
                <w:rFonts w:ascii="Arial" w:hAnsi="Arial" w:cs="Arial"/>
              </w:rPr>
              <w:t>6 – 7</w:t>
            </w:r>
          </w:p>
        </w:tc>
      </w:tr>
      <w:tr w:rsidR="004E2FBC" w14:paraId="430E89F1" w14:textId="77777777" w:rsidTr="004E2FBC">
        <w:tc>
          <w:tcPr>
            <w:tcW w:w="846" w:type="dxa"/>
          </w:tcPr>
          <w:p w14:paraId="187231D8" w14:textId="77777777" w:rsidR="004E2FBC" w:rsidRDefault="004E2FBC" w:rsidP="004E2FBC">
            <w:pPr>
              <w:spacing w:line="276" w:lineRule="auto"/>
              <w:jc w:val="both"/>
              <w:rPr>
                <w:rFonts w:ascii="Arial" w:hAnsi="Arial" w:cs="Arial"/>
              </w:rPr>
            </w:pPr>
          </w:p>
        </w:tc>
        <w:tc>
          <w:tcPr>
            <w:tcW w:w="6662" w:type="dxa"/>
          </w:tcPr>
          <w:p w14:paraId="6FEEDE44" w14:textId="77777777" w:rsidR="004E2FBC" w:rsidRDefault="004E2FBC" w:rsidP="004E2FBC">
            <w:pPr>
              <w:spacing w:line="276" w:lineRule="auto"/>
              <w:jc w:val="both"/>
              <w:rPr>
                <w:rFonts w:ascii="Arial" w:hAnsi="Arial" w:cs="Arial"/>
              </w:rPr>
            </w:pPr>
          </w:p>
        </w:tc>
        <w:tc>
          <w:tcPr>
            <w:tcW w:w="1508" w:type="dxa"/>
          </w:tcPr>
          <w:p w14:paraId="39D1DCC0" w14:textId="77777777" w:rsidR="004E2FBC" w:rsidRDefault="004E2FBC" w:rsidP="004E2FBC">
            <w:pPr>
              <w:spacing w:line="276" w:lineRule="auto"/>
              <w:jc w:val="center"/>
              <w:rPr>
                <w:rFonts w:ascii="Arial" w:hAnsi="Arial" w:cs="Arial"/>
              </w:rPr>
            </w:pPr>
          </w:p>
        </w:tc>
      </w:tr>
      <w:tr w:rsidR="004E2FBC" w14:paraId="402FE192" w14:textId="77777777" w:rsidTr="004E2FBC">
        <w:tc>
          <w:tcPr>
            <w:tcW w:w="846" w:type="dxa"/>
          </w:tcPr>
          <w:p w14:paraId="24B9205D" w14:textId="44D16DC0" w:rsidR="004E2FBC" w:rsidRDefault="004E2FBC" w:rsidP="004E2FBC">
            <w:pPr>
              <w:spacing w:line="276" w:lineRule="auto"/>
              <w:jc w:val="both"/>
              <w:rPr>
                <w:rFonts w:ascii="Arial" w:hAnsi="Arial" w:cs="Arial"/>
              </w:rPr>
            </w:pPr>
            <w:r>
              <w:rPr>
                <w:rFonts w:ascii="Arial" w:hAnsi="Arial" w:cs="Arial"/>
              </w:rPr>
              <w:t>9.</w:t>
            </w:r>
          </w:p>
        </w:tc>
        <w:tc>
          <w:tcPr>
            <w:tcW w:w="6662" w:type="dxa"/>
          </w:tcPr>
          <w:p w14:paraId="6D1B4A27" w14:textId="1647C907" w:rsidR="004E2FBC" w:rsidRDefault="004E2FBC" w:rsidP="004E2FBC">
            <w:pPr>
              <w:spacing w:line="276" w:lineRule="auto"/>
              <w:jc w:val="both"/>
              <w:rPr>
                <w:rFonts w:ascii="Arial" w:hAnsi="Arial" w:cs="Arial"/>
              </w:rPr>
            </w:pPr>
            <w:r>
              <w:rPr>
                <w:rFonts w:ascii="Arial" w:hAnsi="Arial" w:cs="Arial"/>
              </w:rPr>
              <w:t>Attendance of Conferences, Seminars and Workshops</w:t>
            </w:r>
          </w:p>
        </w:tc>
        <w:tc>
          <w:tcPr>
            <w:tcW w:w="1508" w:type="dxa"/>
          </w:tcPr>
          <w:p w14:paraId="4AF8A71D" w14:textId="694909F0" w:rsidR="004E2FBC" w:rsidRDefault="004E2FBC" w:rsidP="004E2FBC">
            <w:pPr>
              <w:spacing w:line="276" w:lineRule="auto"/>
              <w:jc w:val="center"/>
              <w:rPr>
                <w:rFonts w:ascii="Arial" w:hAnsi="Arial" w:cs="Arial"/>
              </w:rPr>
            </w:pPr>
            <w:r>
              <w:rPr>
                <w:rFonts w:ascii="Arial" w:hAnsi="Arial" w:cs="Arial"/>
              </w:rPr>
              <w:t>8</w:t>
            </w:r>
          </w:p>
        </w:tc>
      </w:tr>
      <w:tr w:rsidR="004E2FBC" w14:paraId="5E9BC9F9" w14:textId="77777777" w:rsidTr="004E2FBC">
        <w:tc>
          <w:tcPr>
            <w:tcW w:w="846" w:type="dxa"/>
          </w:tcPr>
          <w:p w14:paraId="18A8C6BD" w14:textId="77777777" w:rsidR="004E2FBC" w:rsidRDefault="004E2FBC" w:rsidP="004E2FBC">
            <w:pPr>
              <w:spacing w:line="276" w:lineRule="auto"/>
              <w:jc w:val="both"/>
              <w:rPr>
                <w:rFonts w:ascii="Arial" w:hAnsi="Arial" w:cs="Arial"/>
              </w:rPr>
            </w:pPr>
          </w:p>
        </w:tc>
        <w:tc>
          <w:tcPr>
            <w:tcW w:w="6662" w:type="dxa"/>
          </w:tcPr>
          <w:p w14:paraId="1DDD09A5" w14:textId="77777777" w:rsidR="004E2FBC" w:rsidRDefault="004E2FBC" w:rsidP="004E2FBC">
            <w:pPr>
              <w:spacing w:line="276" w:lineRule="auto"/>
              <w:jc w:val="both"/>
              <w:rPr>
                <w:rFonts w:ascii="Arial" w:hAnsi="Arial" w:cs="Arial"/>
              </w:rPr>
            </w:pPr>
          </w:p>
        </w:tc>
        <w:tc>
          <w:tcPr>
            <w:tcW w:w="1508" w:type="dxa"/>
          </w:tcPr>
          <w:p w14:paraId="43C7AF45" w14:textId="77777777" w:rsidR="004E2FBC" w:rsidRDefault="004E2FBC" w:rsidP="004E2FBC">
            <w:pPr>
              <w:spacing w:line="276" w:lineRule="auto"/>
              <w:jc w:val="center"/>
              <w:rPr>
                <w:rFonts w:ascii="Arial" w:hAnsi="Arial" w:cs="Arial"/>
              </w:rPr>
            </w:pPr>
          </w:p>
        </w:tc>
      </w:tr>
      <w:tr w:rsidR="004E2FBC" w14:paraId="0A218E36" w14:textId="77777777" w:rsidTr="004E2FBC">
        <w:tc>
          <w:tcPr>
            <w:tcW w:w="846" w:type="dxa"/>
          </w:tcPr>
          <w:p w14:paraId="5335BBFE" w14:textId="0010B41C" w:rsidR="004E2FBC" w:rsidRDefault="004E2FBC" w:rsidP="004E2FBC">
            <w:pPr>
              <w:spacing w:line="276" w:lineRule="auto"/>
              <w:jc w:val="both"/>
              <w:rPr>
                <w:rFonts w:ascii="Arial" w:hAnsi="Arial" w:cs="Arial"/>
              </w:rPr>
            </w:pPr>
            <w:r>
              <w:rPr>
                <w:rFonts w:ascii="Arial" w:hAnsi="Arial" w:cs="Arial"/>
              </w:rPr>
              <w:t>10.</w:t>
            </w:r>
          </w:p>
        </w:tc>
        <w:tc>
          <w:tcPr>
            <w:tcW w:w="6662" w:type="dxa"/>
          </w:tcPr>
          <w:p w14:paraId="4F79DE35" w14:textId="6FC9916A" w:rsidR="004E2FBC" w:rsidRDefault="004E2FBC" w:rsidP="004E2FBC">
            <w:pPr>
              <w:spacing w:line="276" w:lineRule="auto"/>
              <w:jc w:val="both"/>
              <w:rPr>
                <w:rFonts w:ascii="Arial" w:hAnsi="Arial" w:cs="Arial"/>
              </w:rPr>
            </w:pPr>
            <w:r>
              <w:rPr>
                <w:rFonts w:ascii="Arial" w:hAnsi="Arial" w:cs="Arial"/>
              </w:rPr>
              <w:t>Municipal Workshops, Retreats, Strategic Sessions and Internal Training</w:t>
            </w:r>
          </w:p>
        </w:tc>
        <w:tc>
          <w:tcPr>
            <w:tcW w:w="1508" w:type="dxa"/>
          </w:tcPr>
          <w:p w14:paraId="114E766A" w14:textId="5E2378FF" w:rsidR="004E2FBC" w:rsidRDefault="004E2FBC" w:rsidP="004E2FBC">
            <w:pPr>
              <w:spacing w:line="276" w:lineRule="auto"/>
              <w:jc w:val="center"/>
              <w:rPr>
                <w:rFonts w:ascii="Arial" w:hAnsi="Arial" w:cs="Arial"/>
              </w:rPr>
            </w:pPr>
            <w:r>
              <w:rPr>
                <w:rFonts w:ascii="Arial" w:hAnsi="Arial" w:cs="Arial"/>
              </w:rPr>
              <w:t>8</w:t>
            </w:r>
            <w:r w:rsidR="00737D1B">
              <w:rPr>
                <w:rFonts w:ascii="Arial" w:hAnsi="Arial" w:cs="Arial"/>
              </w:rPr>
              <w:t xml:space="preserve"> – 9 </w:t>
            </w:r>
          </w:p>
        </w:tc>
      </w:tr>
      <w:tr w:rsidR="004E2FBC" w14:paraId="7AE7E029" w14:textId="77777777" w:rsidTr="004E2FBC">
        <w:tc>
          <w:tcPr>
            <w:tcW w:w="846" w:type="dxa"/>
          </w:tcPr>
          <w:p w14:paraId="08B4D696" w14:textId="77777777" w:rsidR="004E2FBC" w:rsidRDefault="004E2FBC" w:rsidP="004E2FBC">
            <w:pPr>
              <w:spacing w:line="276" w:lineRule="auto"/>
              <w:jc w:val="both"/>
              <w:rPr>
                <w:rFonts w:ascii="Arial" w:hAnsi="Arial" w:cs="Arial"/>
              </w:rPr>
            </w:pPr>
          </w:p>
        </w:tc>
        <w:tc>
          <w:tcPr>
            <w:tcW w:w="6662" w:type="dxa"/>
          </w:tcPr>
          <w:p w14:paraId="1C98DE8F" w14:textId="77777777" w:rsidR="004E2FBC" w:rsidRDefault="004E2FBC" w:rsidP="004E2FBC">
            <w:pPr>
              <w:spacing w:line="276" w:lineRule="auto"/>
              <w:jc w:val="both"/>
              <w:rPr>
                <w:rFonts w:ascii="Arial" w:hAnsi="Arial" w:cs="Arial"/>
              </w:rPr>
            </w:pPr>
          </w:p>
        </w:tc>
        <w:tc>
          <w:tcPr>
            <w:tcW w:w="1508" w:type="dxa"/>
          </w:tcPr>
          <w:p w14:paraId="2F9ED1EB" w14:textId="77777777" w:rsidR="004E2FBC" w:rsidRDefault="004E2FBC" w:rsidP="004E2FBC">
            <w:pPr>
              <w:spacing w:line="276" w:lineRule="auto"/>
              <w:jc w:val="center"/>
              <w:rPr>
                <w:rFonts w:ascii="Arial" w:hAnsi="Arial" w:cs="Arial"/>
              </w:rPr>
            </w:pPr>
          </w:p>
        </w:tc>
      </w:tr>
      <w:tr w:rsidR="004E2FBC" w14:paraId="7C431693" w14:textId="77777777" w:rsidTr="004E2FBC">
        <w:tc>
          <w:tcPr>
            <w:tcW w:w="846" w:type="dxa"/>
          </w:tcPr>
          <w:p w14:paraId="4D17A1B5" w14:textId="3EF01327" w:rsidR="004E2FBC" w:rsidRDefault="004E2FBC" w:rsidP="004E2FBC">
            <w:pPr>
              <w:spacing w:line="276" w:lineRule="auto"/>
              <w:jc w:val="both"/>
              <w:rPr>
                <w:rFonts w:ascii="Arial" w:hAnsi="Arial" w:cs="Arial"/>
              </w:rPr>
            </w:pPr>
            <w:r>
              <w:rPr>
                <w:rFonts w:ascii="Arial" w:hAnsi="Arial" w:cs="Arial"/>
              </w:rPr>
              <w:t>11.</w:t>
            </w:r>
          </w:p>
        </w:tc>
        <w:tc>
          <w:tcPr>
            <w:tcW w:w="6662" w:type="dxa"/>
          </w:tcPr>
          <w:p w14:paraId="1EA377B8" w14:textId="0168578B" w:rsidR="004E2FBC" w:rsidRDefault="004E2FBC" w:rsidP="004E2FBC">
            <w:pPr>
              <w:spacing w:line="276" w:lineRule="auto"/>
              <w:jc w:val="both"/>
              <w:rPr>
                <w:rFonts w:ascii="Arial" w:hAnsi="Arial" w:cs="Arial"/>
              </w:rPr>
            </w:pPr>
            <w:r>
              <w:rPr>
                <w:rFonts w:ascii="Arial" w:hAnsi="Arial" w:cs="Arial"/>
              </w:rPr>
              <w:t>Projects/Programme Launches</w:t>
            </w:r>
          </w:p>
        </w:tc>
        <w:tc>
          <w:tcPr>
            <w:tcW w:w="1508" w:type="dxa"/>
          </w:tcPr>
          <w:p w14:paraId="003494F4" w14:textId="2A32C490" w:rsidR="004E2FBC" w:rsidRDefault="00737D1B" w:rsidP="004E2FBC">
            <w:pPr>
              <w:spacing w:line="276" w:lineRule="auto"/>
              <w:jc w:val="center"/>
              <w:rPr>
                <w:rFonts w:ascii="Arial" w:hAnsi="Arial" w:cs="Arial"/>
              </w:rPr>
            </w:pPr>
            <w:r>
              <w:rPr>
                <w:rFonts w:ascii="Arial" w:hAnsi="Arial" w:cs="Arial"/>
              </w:rPr>
              <w:t>9</w:t>
            </w:r>
          </w:p>
        </w:tc>
      </w:tr>
      <w:tr w:rsidR="004E2FBC" w14:paraId="43DAE8F8" w14:textId="77777777" w:rsidTr="004E2FBC">
        <w:tc>
          <w:tcPr>
            <w:tcW w:w="846" w:type="dxa"/>
          </w:tcPr>
          <w:p w14:paraId="106A344F" w14:textId="77777777" w:rsidR="004E2FBC" w:rsidRDefault="004E2FBC" w:rsidP="004E2FBC">
            <w:pPr>
              <w:spacing w:line="276" w:lineRule="auto"/>
              <w:jc w:val="both"/>
              <w:rPr>
                <w:rFonts w:ascii="Arial" w:hAnsi="Arial" w:cs="Arial"/>
              </w:rPr>
            </w:pPr>
          </w:p>
        </w:tc>
        <w:tc>
          <w:tcPr>
            <w:tcW w:w="6662" w:type="dxa"/>
          </w:tcPr>
          <w:p w14:paraId="556568DB" w14:textId="77777777" w:rsidR="004E2FBC" w:rsidRDefault="004E2FBC" w:rsidP="004E2FBC">
            <w:pPr>
              <w:spacing w:line="276" w:lineRule="auto"/>
              <w:jc w:val="both"/>
              <w:rPr>
                <w:rFonts w:ascii="Arial" w:hAnsi="Arial" w:cs="Arial"/>
              </w:rPr>
            </w:pPr>
          </w:p>
        </w:tc>
        <w:tc>
          <w:tcPr>
            <w:tcW w:w="1508" w:type="dxa"/>
          </w:tcPr>
          <w:p w14:paraId="2E746F34" w14:textId="77777777" w:rsidR="004E2FBC" w:rsidRDefault="004E2FBC" w:rsidP="004E2FBC">
            <w:pPr>
              <w:spacing w:line="276" w:lineRule="auto"/>
              <w:jc w:val="center"/>
              <w:rPr>
                <w:rFonts w:ascii="Arial" w:hAnsi="Arial" w:cs="Arial"/>
              </w:rPr>
            </w:pPr>
          </w:p>
        </w:tc>
      </w:tr>
      <w:tr w:rsidR="004E2FBC" w14:paraId="0AC922E6" w14:textId="77777777" w:rsidTr="004E2FBC">
        <w:tc>
          <w:tcPr>
            <w:tcW w:w="846" w:type="dxa"/>
          </w:tcPr>
          <w:p w14:paraId="62DF0FAC" w14:textId="69B079AF" w:rsidR="004E2FBC" w:rsidRDefault="004E2FBC" w:rsidP="004E2FBC">
            <w:pPr>
              <w:spacing w:line="276" w:lineRule="auto"/>
              <w:jc w:val="both"/>
              <w:rPr>
                <w:rFonts w:ascii="Arial" w:hAnsi="Arial" w:cs="Arial"/>
              </w:rPr>
            </w:pPr>
            <w:r>
              <w:rPr>
                <w:rFonts w:ascii="Arial" w:hAnsi="Arial" w:cs="Arial"/>
              </w:rPr>
              <w:t>12.</w:t>
            </w:r>
          </w:p>
        </w:tc>
        <w:tc>
          <w:tcPr>
            <w:tcW w:w="6662" w:type="dxa"/>
          </w:tcPr>
          <w:p w14:paraId="2269248F" w14:textId="7AD3F02C" w:rsidR="004E2FBC" w:rsidRDefault="004E2FBC" w:rsidP="004E2FBC">
            <w:pPr>
              <w:spacing w:line="276" w:lineRule="auto"/>
              <w:jc w:val="both"/>
              <w:rPr>
                <w:rFonts w:ascii="Arial" w:hAnsi="Arial" w:cs="Arial"/>
              </w:rPr>
            </w:pPr>
            <w:r>
              <w:rPr>
                <w:rFonts w:ascii="Arial" w:hAnsi="Arial" w:cs="Arial"/>
              </w:rPr>
              <w:t>Use of Consultants</w:t>
            </w:r>
          </w:p>
        </w:tc>
        <w:tc>
          <w:tcPr>
            <w:tcW w:w="1508" w:type="dxa"/>
          </w:tcPr>
          <w:p w14:paraId="36AC4B15" w14:textId="2FB1C5D4" w:rsidR="004E2FBC" w:rsidRDefault="004E2FBC" w:rsidP="004E2FBC">
            <w:pPr>
              <w:spacing w:line="276" w:lineRule="auto"/>
              <w:jc w:val="center"/>
              <w:rPr>
                <w:rFonts w:ascii="Arial" w:hAnsi="Arial" w:cs="Arial"/>
              </w:rPr>
            </w:pPr>
            <w:r>
              <w:rPr>
                <w:rFonts w:ascii="Arial" w:hAnsi="Arial" w:cs="Arial"/>
              </w:rPr>
              <w:t>9 – 11</w:t>
            </w:r>
          </w:p>
        </w:tc>
      </w:tr>
      <w:tr w:rsidR="004E2FBC" w14:paraId="6430C19F" w14:textId="77777777" w:rsidTr="004E2FBC">
        <w:tc>
          <w:tcPr>
            <w:tcW w:w="846" w:type="dxa"/>
          </w:tcPr>
          <w:p w14:paraId="2A8CFEE1" w14:textId="77777777" w:rsidR="004E2FBC" w:rsidRDefault="004E2FBC" w:rsidP="004E2FBC">
            <w:pPr>
              <w:spacing w:line="276" w:lineRule="auto"/>
              <w:jc w:val="both"/>
              <w:rPr>
                <w:rFonts w:ascii="Arial" w:hAnsi="Arial" w:cs="Arial"/>
              </w:rPr>
            </w:pPr>
          </w:p>
        </w:tc>
        <w:tc>
          <w:tcPr>
            <w:tcW w:w="6662" w:type="dxa"/>
          </w:tcPr>
          <w:p w14:paraId="7E1ABC86" w14:textId="77777777" w:rsidR="004E2FBC" w:rsidRDefault="004E2FBC" w:rsidP="004E2FBC">
            <w:pPr>
              <w:spacing w:line="276" w:lineRule="auto"/>
              <w:jc w:val="both"/>
              <w:rPr>
                <w:rFonts w:ascii="Arial" w:hAnsi="Arial" w:cs="Arial"/>
              </w:rPr>
            </w:pPr>
          </w:p>
        </w:tc>
        <w:tc>
          <w:tcPr>
            <w:tcW w:w="1508" w:type="dxa"/>
          </w:tcPr>
          <w:p w14:paraId="62BF691F" w14:textId="77777777" w:rsidR="004E2FBC" w:rsidRDefault="004E2FBC" w:rsidP="004E2FBC">
            <w:pPr>
              <w:spacing w:line="276" w:lineRule="auto"/>
              <w:jc w:val="center"/>
              <w:rPr>
                <w:rFonts w:ascii="Arial" w:hAnsi="Arial" w:cs="Arial"/>
              </w:rPr>
            </w:pPr>
          </w:p>
        </w:tc>
      </w:tr>
      <w:tr w:rsidR="004E2FBC" w14:paraId="51B1CD3E" w14:textId="77777777" w:rsidTr="004E2FBC">
        <w:tc>
          <w:tcPr>
            <w:tcW w:w="846" w:type="dxa"/>
          </w:tcPr>
          <w:p w14:paraId="31DC354F" w14:textId="0320163E" w:rsidR="004E2FBC" w:rsidRDefault="004E2FBC" w:rsidP="004E2FBC">
            <w:pPr>
              <w:spacing w:line="276" w:lineRule="auto"/>
              <w:jc w:val="both"/>
              <w:rPr>
                <w:rFonts w:ascii="Arial" w:hAnsi="Arial" w:cs="Arial"/>
              </w:rPr>
            </w:pPr>
            <w:r>
              <w:rPr>
                <w:rFonts w:ascii="Arial" w:hAnsi="Arial" w:cs="Arial"/>
              </w:rPr>
              <w:t>13.</w:t>
            </w:r>
          </w:p>
        </w:tc>
        <w:tc>
          <w:tcPr>
            <w:tcW w:w="6662" w:type="dxa"/>
          </w:tcPr>
          <w:p w14:paraId="67F5F236" w14:textId="51FF1F38" w:rsidR="004E2FBC" w:rsidRDefault="004E2FBC" w:rsidP="004E2FBC">
            <w:pPr>
              <w:spacing w:line="276" w:lineRule="auto"/>
              <w:jc w:val="both"/>
              <w:rPr>
                <w:rFonts w:ascii="Arial" w:hAnsi="Arial" w:cs="Arial"/>
              </w:rPr>
            </w:pPr>
            <w:r>
              <w:rPr>
                <w:rFonts w:ascii="Arial" w:hAnsi="Arial" w:cs="Arial"/>
              </w:rPr>
              <w:t>Telephone Costs (Landline)</w:t>
            </w:r>
          </w:p>
        </w:tc>
        <w:tc>
          <w:tcPr>
            <w:tcW w:w="1508" w:type="dxa"/>
          </w:tcPr>
          <w:p w14:paraId="6159EBA4" w14:textId="1F0E1C40" w:rsidR="004E2FBC" w:rsidRDefault="004E2FBC" w:rsidP="004E2FBC">
            <w:pPr>
              <w:spacing w:line="276" w:lineRule="auto"/>
              <w:jc w:val="center"/>
              <w:rPr>
                <w:rFonts w:ascii="Arial" w:hAnsi="Arial" w:cs="Arial"/>
              </w:rPr>
            </w:pPr>
            <w:r>
              <w:rPr>
                <w:rFonts w:ascii="Arial" w:hAnsi="Arial" w:cs="Arial"/>
              </w:rPr>
              <w:t>11</w:t>
            </w:r>
            <w:r w:rsidR="00737D1B">
              <w:rPr>
                <w:rFonts w:ascii="Arial" w:hAnsi="Arial" w:cs="Arial"/>
              </w:rPr>
              <w:t xml:space="preserve"> – 12 </w:t>
            </w:r>
          </w:p>
        </w:tc>
      </w:tr>
      <w:tr w:rsidR="004E2FBC" w14:paraId="5A5718FD" w14:textId="77777777" w:rsidTr="004E2FBC">
        <w:tc>
          <w:tcPr>
            <w:tcW w:w="846" w:type="dxa"/>
          </w:tcPr>
          <w:p w14:paraId="6F84801C" w14:textId="77556C15" w:rsidR="004E2FBC" w:rsidRDefault="004E2FBC" w:rsidP="004E2FBC">
            <w:pPr>
              <w:spacing w:line="276" w:lineRule="auto"/>
              <w:jc w:val="both"/>
              <w:rPr>
                <w:rFonts w:ascii="Arial" w:hAnsi="Arial" w:cs="Arial"/>
              </w:rPr>
            </w:pPr>
          </w:p>
        </w:tc>
        <w:tc>
          <w:tcPr>
            <w:tcW w:w="6662" w:type="dxa"/>
          </w:tcPr>
          <w:p w14:paraId="4933A82F" w14:textId="77777777" w:rsidR="004E2FBC" w:rsidRDefault="004E2FBC" w:rsidP="004E2FBC">
            <w:pPr>
              <w:spacing w:line="276" w:lineRule="auto"/>
              <w:jc w:val="both"/>
              <w:rPr>
                <w:rFonts w:ascii="Arial" w:hAnsi="Arial" w:cs="Arial"/>
              </w:rPr>
            </w:pPr>
          </w:p>
        </w:tc>
        <w:tc>
          <w:tcPr>
            <w:tcW w:w="1508" w:type="dxa"/>
          </w:tcPr>
          <w:p w14:paraId="5DC7F035" w14:textId="77777777" w:rsidR="004E2FBC" w:rsidRDefault="004E2FBC" w:rsidP="004E2FBC">
            <w:pPr>
              <w:spacing w:line="276" w:lineRule="auto"/>
              <w:jc w:val="center"/>
              <w:rPr>
                <w:rFonts w:ascii="Arial" w:hAnsi="Arial" w:cs="Arial"/>
              </w:rPr>
            </w:pPr>
          </w:p>
        </w:tc>
      </w:tr>
      <w:tr w:rsidR="004E2FBC" w14:paraId="7BFDB2B1" w14:textId="77777777" w:rsidTr="004E2FBC">
        <w:tc>
          <w:tcPr>
            <w:tcW w:w="846" w:type="dxa"/>
          </w:tcPr>
          <w:p w14:paraId="640DA185" w14:textId="59E05720" w:rsidR="004E2FBC" w:rsidRDefault="004E2FBC" w:rsidP="004E2FBC">
            <w:pPr>
              <w:spacing w:line="276" w:lineRule="auto"/>
              <w:jc w:val="both"/>
              <w:rPr>
                <w:rFonts w:ascii="Arial" w:hAnsi="Arial" w:cs="Arial"/>
              </w:rPr>
            </w:pPr>
            <w:r>
              <w:rPr>
                <w:rFonts w:ascii="Arial" w:hAnsi="Arial" w:cs="Arial"/>
              </w:rPr>
              <w:t>14.</w:t>
            </w:r>
          </w:p>
        </w:tc>
        <w:tc>
          <w:tcPr>
            <w:tcW w:w="6662" w:type="dxa"/>
          </w:tcPr>
          <w:p w14:paraId="79FA51E4" w14:textId="77DAFB18" w:rsidR="004E2FBC" w:rsidRDefault="004E2FBC" w:rsidP="004E2FBC">
            <w:pPr>
              <w:spacing w:line="276" w:lineRule="auto"/>
              <w:jc w:val="both"/>
              <w:rPr>
                <w:rFonts w:ascii="Arial" w:hAnsi="Arial" w:cs="Arial"/>
              </w:rPr>
            </w:pPr>
            <w:r>
              <w:rPr>
                <w:rFonts w:ascii="Arial" w:hAnsi="Arial" w:cs="Arial"/>
              </w:rPr>
              <w:t xml:space="preserve">Uniforms and Clothing </w:t>
            </w:r>
          </w:p>
        </w:tc>
        <w:tc>
          <w:tcPr>
            <w:tcW w:w="1508" w:type="dxa"/>
          </w:tcPr>
          <w:p w14:paraId="13248B39" w14:textId="7C10EAD1" w:rsidR="004E2FBC" w:rsidRDefault="00737D1B" w:rsidP="004E2FBC">
            <w:pPr>
              <w:spacing w:line="276" w:lineRule="auto"/>
              <w:jc w:val="center"/>
              <w:rPr>
                <w:rFonts w:ascii="Arial" w:hAnsi="Arial" w:cs="Arial"/>
              </w:rPr>
            </w:pPr>
            <w:r>
              <w:rPr>
                <w:rFonts w:ascii="Arial" w:hAnsi="Arial" w:cs="Arial"/>
              </w:rPr>
              <w:t>12</w:t>
            </w:r>
          </w:p>
        </w:tc>
      </w:tr>
      <w:tr w:rsidR="004E2FBC" w14:paraId="75DC27E9" w14:textId="77777777" w:rsidTr="004E2FBC">
        <w:tc>
          <w:tcPr>
            <w:tcW w:w="846" w:type="dxa"/>
          </w:tcPr>
          <w:p w14:paraId="5390B731" w14:textId="77777777" w:rsidR="004E2FBC" w:rsidRDefault="004E2FBC" w:rsidP="004E2FBC">
            <w:pPr>
              <w:spacing w:line="276" w:lineRule="auto"/>
              <w:jc w:val="both"/>
              <w:rPr>
                <w:rFonts w:ascii="Arial" w:hAnsi="Arial" w:cs="Arial"/>
              </w:rPr>
            </w:pPr>
          </w:p>
        </w:tc>
        <w:tc>
          <w:tcPr>
            <w:tcW w:w="6662" w:type="dxa"/>
          </w:tcPr>
          <w:p w14:paraId="71D0A704" w14:textId="77777777" w:rsidR="004E2FBC" w:rsidRDefault="004E2FBC" w:rsidP="004E2FBC">
            <w:pPr>
              <w:spacing w:line="276" w:lineRule="auto"/>
              <w:jc w:val="both"/>
              <w:rPr>
                <w:rFonts w:ascii="Arial" w:hAnsi="Arial" w:cs="Arial"/>
              </w:rPr>
            </w:pPr>
          </w:p>
        </w:tc>
        <w:tc>
          <w:tcPr>
            <w:tcW w:w="1508" w:type="dxa"/>
          </w:tcPr>
          <w:p w14:paraId="6CA44AF2" w14:textId="77777777" w:rsidR="004E2FBC" w:rsidRDefault="004E2FBC" w:rsidP="004E2FBC">
            <w:pPr>
              <w:spacing w:line="276" w:lineRule="auto"/>
              <w:jc w:val="center"/>
              <w:rPr>
                <w:rFonts w:ascii="Arial" w:hAnsi="Arial" w:cs="Arial"/>
              </w:rPr>
            </w:pPr>
          </w:p>
        </w:tc>
      </w:tr>
      <w:tr w:rsidR="004E2FBC" w14:paraId="550F05AF" w14:textId="77777777" w:rsidTr="004E2FBC">
        <w:tc>
          <w:tcPr>
            <w:tcW w:w="846" w:type="dxa"/>
          </w:tcPr>
          <w:p w14:paraId="5CCF5A1C" w14:textId="4BE1FFE1" w:rsidR="004E2FBC" w:rsidRDefault="004E2FBC" w:rsidP="004E2FBC">
            <w:pPr>
              <w:spacing w:line="276" w:lineRule="auto"/>
              <w:jc w:val="both"/>
              <w:rPr>
                <w:rFonts w:ascii="Arial" w:hAnsi="Arial" w:cs="Arial"/>
              </w:rPr>
            </w:pPr>
            <w:r>
              <w:rPr>
                <w:rFonts w:ascii="Arial" w:hAnsi="Arial" w:cs="Arial"/>
              </w:rPr>
              <w:t>15.</w:t>
            </w:r>
          </w:p>
        </w:tc>
        <w:tc>
          <w:tcPr>
            <w:tcW w:w="6662" w:type="dxa"/>
          </w:tcPr>
          <w:p w14:paraId="19C0BE63" w14:textId="6F50B9B9" w:rsidR="004E2FBC" w:rsidRDefault="004E2FBC" w:rsidP="004E2FBC">
            <w:pPr>
              <w:spacing w:line="276" w:lineRule="auto"/>
              <w:jc w:val="both"/>
              <w:rPr>
                <w:rFonts w:ascii="Arial" w:hAnsi="Arial" w:cs="Arial"/>
              </w:rPr>
            </w:pPr>
            <w:r>
              <w:rPr>
                <w:rFonts w:ascii="Arial" w:hAnsi="Arial" w:cs="Arial"/>
              </w:rPr>
              <w:t xml:space="preserve">Travel and Subsistence </w:t>
            </w:r>
          </w:p>
        </w:tc>
        <w:tc>
          <w:tcPr>
            <w:tcW w:w="1508" w:type="dxa"/>
          </w:tcPr>
          <w:p w14:paraId="1254AA1E" w14:textId="06F1D144" w:rsidR="004E2FBC" w:rsidRDefault="004E2FBC" w:rsidP="004E2FBC">
            <w:pPr>
              <w:spacing w:line="276" w:lineRule="auto"/>
              <w:jc w:val="center"/>
              <w:rPr>
                <w:rFonts w:ascii="Arial" w:hAnsi="Arial" w:cs="Arial"/>
              </w:rPr>
            </w:pPr>
            <w:r>
              <w:rPr>
                <w:rFonts w:ascii="Arial" w:hAnsi="Arial" w:cs="Arial"/>
              </w:rPr>
              <w:t xml:space="preserve">12 – 13 </w:t>
            </w:r>
          </w:p>
        </w:tc>
      </w:tr>
      <w:tr w:rsidR="004E2FBC" w14:paraId="3CB8E285" w14:textId="77777777" w:rsidTr="004E2FBC">
        <w:tc>
          <w:tcPr>
            <w:tcW w:w="846" w:type="dxa"/>
          </w:tcPr>
          <w:p w14:paraId="4CFEC74F" w14:textId="77777777" w:rsidR="004E2FBC" w:rsidRDefault="004E2FBC" w:rsidP="004E2FBC">
            <w:pPr>
              <w:spacing w:line="276" w:lineRule="auto"/>
              <w:jc w:val="both"/>
              <w:rPr>
                <w:rFonts w:ascii="Arial" w:hAnsi="Arial" w:cs="Arial"/>
              </w:rPr>
            </w:pPr>
          </w:p>
        </w:tc>
        <w:tc>
          <w:tcPr>
            <w:tcW w:w="6662" w:type="dxa"/>
          </w:tcPr>
          <w:p w14:paraId="65311144" w14:textId="77777777" w:rsidR="004E2FBC" w:rsidRDefault="004E2FBC" w:rsidP="004E2FBC">
            <w:pPr>
              <w:spacing w:line="276" w:lineRule="auto"/>
              <w:jc w:val="both"/>
              <w:rPr>
                <w:rFonts w:ascii="Arial" w:hAnsi="Arial" w:cs="Arial"/>
              </w:rPr>
            </w:pPr>
          </w:p>
        </w:tc>
        <w:tc>
          <w:tcPr>
            <w:tcW w:w="1508" w:type="dxa"/>
          </w:tcPr>
          <w:p w14:paraId="2670494D" w14:textId="77777777" w:rsidR="004E2FBC" w:rsidRDefault="004E2FBC" w:rsidP="004E2FBC">
            <w:pPr>
              <w:spacing w:line="276" w:lineRule="auto"/>
              <w:jc w:val="center"/>
              <w:rPr>
                <w:rFonts w:ascii="Arial" w:hAnsi="Arial" w:cs="Arial"/>
              </w:rPr>
            </w:pPr>
          </w:p>
        </w:tc>
      </w:tr>
      <w:tr w:rsidR="004E2FBC" w14:paraId="7BD478AA" w14:textId="77777777" w:rsidTr="004E2FBC">
        <w:tc>
          <w:tcPr>
            <w:tcW w:w="846" w:type="dxa"/>
          </w:tcPr>
          <w:p w14:paraId="6E2F6583" w14:textId="1CDE5C9B" w:rsidR="004E2FBC" w:rsidRDefault="004E2FBC" w:rsidP="004E2FBC">
            <w:pPr>
              <w:spacing w:line="276" w:lineRule="auto"/>
              <w:jc w:val="both"/>
              <w:rPr>
                <w:rFonts w:ascii="Arial" w:hAnsi="Arial" w:cs="Arial"/>
              </w:rPr>
            </w:pPr>
            <w:r>
              <w:rPr>
                <w:rFonts w:ascii="Arial" w:hAnsi="Arial" w:cs="Arial"/>
              </w:rPr>
              <w:t>16.</w:t>
            </w:r>
          </w:p>
        </w:tc>
        <w:tc>
          <w:tcPr>
            <w:tcW w:w="6662" w:type="dxa"/>
          </w:tcPr>
          <w:p w14:paraId="2B56496D" w14:textId="05F5D647" w:rsidR="004E2FBC" w:rsidRDefault="004E2FBC" w:rsidP="004E2FBC">
            <w:pPr>
              <w:spacing w:line="276" w:lineRule="auto"/>
              <w:jc w:val="both"/>
              <w:rPr>
                <w:rFonts w:ascii="Arial" w:hAnsi="Arial" w:cs="Arial"/>
              </w:rPr>
            </w:pPr>
            <w:r>
              <w:rPr>
                <w:rFonts w:ascii="Arial" w:hAnsi="Arial" w:cs="Arial"/>
              </w:rPr>
              <w:t>General Measures to be Implemented</w:t>
            </w:r>
          </w:p>
        </w:tc>
        <w:tc>
          <w:tcPr>
            <w:tcW w:w="1508" w:type="dxa"/>
          </w:tcPr>
          <w:p w14:paraId="284BB7BC" w14:textId="3F1A7478" w:rsidR="004E2FBC" w:rsidRDefault="004E2FBC" w:rsidP="004E2FBC">
            <w:pPr>
              <w:spacing w:line="276" w:lineRule="auto"/>
              <w:jc w:val="center"/>
              <w:rPr>
                <w:rFonts w:ascii="Arial" w:hAnsi="Arial" w:cs="Arial"/>
              </w:rPr>
            </w:pPr>
            <w:r>
              <w:rPr>
                <w:rFonts w:ascii="Arial" w:hAnsi="Arial" w:cs="Arial"/>
              </w:rPr>
              <w:t>13</w:t>
            </w:r>
            <w:r w:rsidR="00737D1B">
              <w:rPr>
                <w:rFonts w:ascii="Arial" w:hAnsi="Arial" w:cs="Arial"/>
              </w:rPr>
              <w:t xml:space="preserve"> – 14 </w:t>
            </w:r>
          </w:p>
        </w:tc>
      </w:tr>
      <w:tr w:rsidR="004E2FBC" w14:paraId="693380DF" w14:textId="77777777" w:rsidTr="004E2FBC">
        <w:tc>
          <w:tcPr>
            <w:tcW w:w="846" w:type="dxa"/>
          </w:tcPr>
          <w:p w14:paraId="37EE2A78" w14:textId="77777777" w:rsidR="004E2FBC" w:rsidRDefault="004E2FBC" w:rsidP="004E2FBC">
            <w:pPr>
              <w:spacing w:line="276" w:lineRule="auto"/>
              <w:jc w:val="both"/>
              <w:rPr>
                <w:rFonts w:ascii="Arial" w:hAnsi="Arial" w:cs="Arial"/>
              </w:rPr>
            </w:pPr>
          </w:p>
        </w:tc>
        <w:tc>
          <w:tcPr>
            <w:tcW w:w="6662" w:type="dxa"/>
          </w:tcPr>
          <w:p w14:paraId="46DFFE2F" w14:textId="77777777" w:rsidR="004E2FBC" w:rsidRDefault="004E2FBC" w:rsidP="004E2FBC">
            <w:pPr>
              <w:spacing w:line="276" w:lineRule="auto"/>
              <w:jc w:val="both"/>
              <w:rPr>
                <w:rFonts w:ascii="Arial" w:hAnsi="Arial" w:cs="Arial"/>
              </w:rPr>
            </w:pPr>
          </w:p>
        </w:tc>
        <w:tc>
          <w:tcPr>
            <w:tcW w:w="1508" w:type="dxa"/>
          </w:tcPr>
          <w:p w14:paraId="1A271A95" w14:textId="77777777" w:rsidR="004E2FBC" w:rsidRDefault="004E2FBC" w:rsidP="004E2FBC">
            <w:pPr>
              <w:spacing w:line="276" w:lineRule="auto"/>
              <w:jc w:val="center"/>
              <w:rPr>
                <w:rFonts w:ascii="Arial" w:hAnsi="Arial" w:cs="Arial"/>
              </w:rPr>
            </w:pPr>
          </w:p>
        </w:tc>
      </w:tr>
      <w:tr w:rsidR="004E2FBC" w14:paraId="7FAE8099" w14:textId="77777777" w:rsidTr="004E2FBC">
        <w:tc>
          <w:tcPr>
            <w:tcW w:w="846" w:type="dxa"/>
          </w:tcPr>
          <w:p w14:paraId="451F4DDA" w14:textId="1B82354F" w:rsidR="004E2FBC" w:rsidRDefault="004E2FBC" w:rsidP="004E2FBC">
            <w:pPr>
              <w:spacing w:line="276" w:lineRule="auto"/>
              <w:jc w:val="both"/>
              <w:rPr>
                <w:rFonts w:ascii="Arial" w:hAnsi="Arial" w:cs="Arial"/>
              </w:rPr>
            </w:pPr>
            <w:r>
              <w:rPr>
                <w:rFonts w:ascii="Arial" w:hAnsi="Arial" w:cs="Arial"/>
              </w:rPr>
              <w:t>17.</w:t>
            </w:r>
          </w:p>
        </w:tc>
        <w:tc>
          <w:tcPr>
            <w:tcW w:w="6662" w:type="dxa"/>
          </w:tcPr>
          <w:p w14:paraId="5CFA6B13" w14:textId="414AE08E" w:rsidR="004E2FBC" w:rsidRDefault="004E2FBC" w:rsidP="004E2FBC">
            <w:pPr>
              <w:spacing w:line="276" w:lineRule="auto"/>
              <w:jc w:val="both"/>
              <w:rPr>
                <w:rFonts w:ascii="Arial" w:hAnsi="Arial" w:cs="Arial"/>
              </w:rPr>
            </w:pPr>
            <w:r>
              <w:rPr>
                <w:rFonts w:ascii="Arial" w:hAnsi="Arial" w:cs="Arial"/>
              </w:rPr>
              <w:t>Implementation Date</w:t>
            </w:r>
          </w:p>
        </w:tc>
        <w:tc>
          <w:tcPr>
            <w:tcW w:w="1508" w:type="dxa"/>
          </w:tcPr>
          <w:p w14:paraId="0DEAB1AA" w14:textId="738F91A2" w:rsidR="004E2FBC" w:rsidRDefault="00737D1B" w:rsidP="004E2FBC">
            <w:pPr>
              <w:spacing w:line="276" w:lineRule="auto"/>
              <w:jc w:val="center"/>
              <w:rPr>
                <w:rFonts w:ascii="Arial" w:hAnsi="Arial" w:cs="Arial"/>
              </w:rPr>
            </w:pPr>
            <w:r>
              <w:rPr>
                <w:rFonts w:ascii="Arial" w:hAnsi="Arial" w:cs="Arial"/>
              </w:rPr>
              <w:t>14</w:t>
            </w:r>
          </w:p>
        </w:tc>
      </w:tr>
      <w:tr w:rsidR="004E2FBC" w14:paraId="619D609F" w14:textId="77777777" w:rsidTr="004E2FBC">
        <w:tc>
          <w:tcPr>
            <w:tcW w:w="846" w:type="dxa"/>
          </w:tcPr>
          <w:p w14:paraId="41897384" w14:textId="77777777" w:rsidR="004E2FBC" w:rsidRDefault="004E2FBC" w:rsidP="004E2FBC">
            <w:pPr>
              <w:spacing w:line="276" w:lineRule="auto"/>
              <w:jc w:val="both"/>
              <w:rPr>
                <w:rFonts w:ascii="Arial" w:hAnsi="Arial" w:cs="Arial"/>
              </w:rPr>
            </w:pPr>
          </w:p>
        </w:tc>
        <w:tc>
          <w:tcPr>
            <w:tcW w:w="6662" w:type="dxa"/>
          </w:tcPr>
          <w:p w14:paraId="51216EB6" w14:textId="77777777" w:rsidR="004E2FBC" w:rsidRDefault="004E2FBC" w:rsidP="004E2FBC">
            <w:pPr>
              <w:spacing w:line="276" w:lineRule="auto"/>
              <w:jc w:val="both"/>
              <w:rPr>
                <w:rFonts w:ascii="Arial" w:hAnsi="Arial" w:cs="Arial"/>
              </w:rPr>
            </w:pPr>
          </w:p>
        </w:tc>
        <w:tc>
          <w:tcPr>
            <w:tcW w:w="1508" w:type="dxa"/>
          </w:tcPr>
          <w:p w14:paraId="0AA11B34" w14:textId="77777777" w:rsidR="004E2FBC" w:rsidRDefault="004E2FBC" w:rsidP="004E2FBC">
            <w:pPr>
              <w:spacing w:line="276" w:lineRule="auto"/>
              <w:jc w:val="center"/>
              <w:rPr>
                <w:rFonts w:ascii="Arial" w:hAnsi="Arial" w:cs="Arial"/>
              </w:rPr>
            </w:pPr>
          </w:p>
        </w:tc>
      </w:tr>
      <w:tr w:rsidR="004E2FBC" w14:paraId="400EB56C" w14:textId="77777777" w:rsidTr="004E2FBC">
        <w:tc>
          <w:tcPr>
            <w:tcW w:w="846" w:type="dxa"/>
          </w:tcPr>
          <w:p w14:paraId="136138DE" w14:textId="452F95FB" w:rsidR="004E2FBC" w:rsidRDefault="004E2FBC" w:rsidP="004E2FBC">
            <w:pPr>
              <w:spacing w:line="276" w:lineRule="auto"/>
              <w:jc w:val="both"/>
              <w:rPr>
                <w:rFonts w:ascii="Arial" w:hAnsi="Arial" w:cs="Arial"/>
              </w:rPr>
            </w:pPr>
            <w:r>
              <w:rPr>
                <w:rFonts w:ascii="Arial" w:hAnsi="Arial" w:cs="Arial"/>
              </w:rPr>
              <w:t>18.</w:t>
            </w:r>
          </w:p>
        </w:tc>
        <w:tc>
          <w:tcPr>
            <w:tcW w:w="6662" w:type="dxa"/>
          </w:tcPr>
          <w:p w14:paraId="13CF4F27" w14:textId="34A6CC58" w:rsidR="004E2FBC" w:rsidRDefault="004E2FBC" w:rsidP="004E2FBC">
            <w:pPr>
              <w:spacing w:line="276" w:lineRule="auto"/>
              <w:jc w:val="both"/>
              <w:rPr>
                <w:rFonts w:ascii="Arial" w:hAnsi="Arial" w:cs="Arial"/>
              </w:rPr>
            </w:pPr>
            <w:r>
              <w:rPr>
                <w:rFonts w:ascii="Arial" w:hAnsi="Arial" w:cs="Arial"/>
              </w:rPr>
              <w:t>Monitoring and Evaluation</w:t>
            </w:r>
          </w:p>
        </w:tc>
        <w:tc>
          <w:tcPr>
            <w:tcW w:w="1508" w:type="dxa"/>
          </w:tcPr>
          <w:p w14:paraId="131C4EFB" w14:textId="7DFA2A4D" w:rsidR="004E2FBC" w:rsidRDefault="004E2FBC" w:rsidP="004E2FBC">
            <w:pPr>
              <w:spacing w:line="276" w:lineRule="auto"/>
              <w:jc w:val="center"/>
              <w:rPr>
                <w:rFonts w:ascii="Arial" w:hAnsi="Arial" w:cs="Arial"/>
              </w:rPr>
            </w:pPr>
            <w:r>
              <w:rPr>
                <w:rFonts w:ascii="Arial" w:hAnsi="Arial" w:cs="Arial"/>
              </w:rPr>
              <w:t>14</w:t>
            </w:r>
          </w:p>
        </w:tc>
      </w:tr>
    </w:tbl>
    <w:p w14:paraId="1BCEA44F" w14:textId="2813C055" w:rsidR="00C97207" w:rsidRDefault="00C97207" w:rsidP="00C97207">
      <w:pPr>
        <w:jc w:val="both"/>
        <w:rPr>
          <w:rFonts w:ascii="Arial" w:hAnsi="Arial" w:cs="Arial"/>
        </w:rPr>
      </w:pPr>
    </w:p>
    <w:p w14:paraId="18C6330E" w14:textId="4A239CF2" w:rsidR="00A05599" w:rsidRDefault="00A05599" w:rsidP="00C97207">
      <w:pPr>
        <w:jc w:val="both"/>
        <w:rPr>
          <w:rFonts w:ascii="Arial" w:hAnsi="Arial" w:cs="Arial"/>
        </w:rPr>
      </w:pPr>
    </w:p>
    <w:p w14:paraId="5348DE48" w14:textId="77777777" w:rsidR="001941BB" w:rsidRDefault="001941BB" w:rsidP="00C97207">
      <w:pPr>
        <w:jc w:val="both"/>
        <w:rPr>
          <w:rFonts w:ascii="Arial" w:hAnsi="Arial" w:cs="Arial"/>
        </w:rPr>
      </w:pPr>
    </w:p>
    <w:p w14:paraId="77EF9762" w14:textId="3D8F8CAD" w:rsidR="00A05599" w:rsidRDefault="00A05599" w:rsidP="00C97207">
      <w:pPr>
        <w:jc w:val="both"/>
        <w:rPr>
          <w:rFonts w:ascii="Arial" w:hAnsi="Arial" w:cs="Arial"/>
        </w:rPr>
      </w:pPr>
    </w:p>
    <w:p w14:paraId="4714AF46" w14:textId="7F94F5E1" w:rsidR="00A05599" w:rsidRDefault="00A05599" w:rsidP="00C97207">
      <w:pPr>
        <w:jc w:val="both"/>
        <w:rPr>
          <w:rFonts w:ascii="Arial" w:hAnsi="Arial" w:cs="Arial"/>
        </w:rPr>
      </w:pPr>
    </w:p>
    <w:tbl>
      <w:tblPr>
        <w:tblStyle w:val="TableGrid"/>
        <w:tblW w:w="0" w:type="auto"/>
        <w:tblLook w:val="04A0" w:firstRow="1" w:lastRow="0" w:firstColumn="1" w:lastColumn="0" w:noHBand="0" w:noVBand="1"/>
      </w:tblPr>
      <w:tblGrid>
        <w:gridCol w:w="1129"/>
        <w:gridCol w:w="856"/>
        <w:gridCol w:w="283"/>
        <w:gridCol w:w="851"/>
        <w:gridCol w:w="5897"/>
      </w:tblGrid>
      <w:tr w:rsidR="00A05599" w14:paraId="777F4553" w14:textId="77777777" w:rsidTr="00A05599">
        <w:tc>
          <w:tcPr>
            <w:tcW w:w="1129" w:type="dxa"/>
            <w:tcBorders>
              <w:top w:val="nil"/>
              <w:left w:val="nil"/>
              <w:bottom w:val="nil"/>
              <w:right w:val="nil"/>
            </w:tcBorders>
          </w:tcPr>
          <w:p w14:paraId="1C4ACC43" w14:textId="101A20D2" w:rsidR="00A05599" w:rsidRPr="00A05599" w:rsidRDefault="00A05599" w:rsidP="00A05599">
            <w:pPr>
              <w:spacing w:line="360" w:lineRule="auto"/>
              <w:jc w:val="both"/>
              <w:rPr>
                <w:rFonts w:ascii="Arial" w:hAnsi="Arial" w:cs="Arial"/>
                <w:b/>
              </w:rPr>
            </w:pPr>
            <w:r>
              <w:rPr>
                <w:rFonts w:ascii="Arial" w:hAnsi="Arial" w:cs="Arial"/>
                <w:b/>
              </w:rPr>
              <w:lastRenderedPageBreak/>
              <w:t>1.</w:t>
            </w:r>
          </w:p>
        </w:tc>
        <w:tc>
          <w:tcPr>
            <w:tcW w:w="7887" w:type="dxa"/>
            <w:gridSpan w:val="4"/>
            <w:tcBorders>
              <w:top w:val="nil"/>
              <w:left w:val="nil"/>
              <w:bottom w:val="nil"/>
              <w:right w:val="nil"/>
            </w:tcBorders>
          </w:tcPr>
          <w:p w14:paraId="7C8AE4FA" w14:textId="2989907B" w:rsidR="00A05599" w:rsidRPr="00A05599" w:rsidRDefault="00A05599" w:rsidP="00A05599">
            <w:pPr>
              <w:spacing w:line="360" w:lineRule="auto"/>
              <w:jc w:val="both"/>
              <w:rPr>
                <w:rFonts w:ascii="Arial" w:hAnsi="Arial" w:cs="Arial"/>
                <w:b/>
                <w:u w:val="single"/>
              </w:rPr>
            </w:pPr>
            <w:r>
              <w:rPr>
                <w:rFonts w:ascii="Arial" w:hAnsi="Arial" w:cs="Arial"/>
                <w:b/>
                <w:u w:val="single"/>
              </w:rPr>
              <w:t>PREAMBLE</w:t>
            </w:r>
          </w:p>
        </w:tc>
      </w:tr>
      <w:tr w:rsidR="00A05599" w14:paraId="2FD9DD12" w14:textId="77777777" w:rsidTr="00A05599">
        <w:tc>
          <w:tcPr>
            <w:tcW w:w="1129" w:type="dxa"/>
            <w:tcBorders>
              <w:top w:val="nil"/>
              <w:left w:val="nil"/>
              <w:bottom w:val="nil"/>
              <w:right w:val="nil"/>
            </w:tcBorders>
          </w:tcPr>
          <w:p w14:paraId="689380C1" w14:textId="77777777" w:rsidR="00A05599" w:rsidRDefault="00A05599" w:rsidP="00A05599">
            <w:pPr>
              <w:spacing w:line="360" w:lineRule="auto"/>
              <w:jc w:val="both"/>
              <w:rPr>
                <w:rFonts w:ascii="Arial" w:hAnsi="Arial" w:cs="Arial"/>
              </w:rPr>
            </w:pPr>
          </w:p>
        </w:tc>
        <w:tc>
          <w:tcPr>
            <w:tcW w:w="7887" w:type="dxa"/>
            <w:gridSpan w:val="4"/>
            <w:tcBorders>
              <w:top w:val="nil"/>
              <w:left w:val="nil"/>
              <w:bottom w:val="nil"/>
              <w:right w:val="nil"/>
            </w:tcBorders>
          </w:tcPr>
          <w:p w14:paraId="7DBF52D6" w14:textId="77777777" w:rsidR="00A05599" w:rsidRDefault="00A05599" w:rsidP="00A05599">
            <w:pPr>
              <w:spacing w:line="360" w:lineRule="auto"/>
              <w:jc w:val="both"/>
              <w:rPr>
                <w:rFonts w:ascii="Arial" w:hAnsi="Arial" w:cs="Arial"/>
              </w:rPr>
            </w:pPr>
          </w:p>
        </w:tc>
      </w:tr>
      <w:tr w:rsidR="00A05599" w14:paraId="27BF1E27" w14:textId="77777777" w:rsidTr="00A05599">
        <w:tc>
          <w:tcPr>
            <w:tcW w:w="1129" w:type="dxa"/>
            <w:tcBorders>
              <w:top w:val="nil"/>
              <w:left w:val="nil"/>
              <w:bottom w:val="nil"/>
              <w:right w:val="nil"/>
            </w:tcBorders>
          </w:tcPr>
          <w:p w14:paraId="5402C2CC" w14:textId="6A70A6BB" w:rsidR="00A05599" w:rsidRDefault="00A05599" w:rsidP="00A05599">
            <w:pPr>
              <w:spacing w:line="360" w:lineRule="auto"/>
              <w:jc w:val="both"/>
              <w:rPr>
                <w:rFonts w:ascii="Arial" w:hAnsi="Arial" w:cs="Arial"/>
              </w:rPr>
            </w:pPr>
            <w:r>
              <w:rPr>
                <w:rFonts w:ascii="Arial" w:hAnsi="Arial" w:cs="Arial"/>
              </w:rPr>
              <w:t>1.1</w:t>
            </w:r>
          </w:p>
        </w:tc>
        <w:tc>
          <w:tcPr>
            <w:tcW w:w="7887" w:type="dxa"/>
            <w:gridSpan w:val="4"/>
            <w:tcBorders>
              <w:top w:val="nil"/>
              <w:left w:val="nil"/>
              <w:bottom w:val="nil"/>
              <w:right w:val="nil"/>
            </w:tcBorders>
          </w:tcPr>
          <w:p w14:paraId="08F7DBFD" w14:textId="133C9F2C" w:rsidR="00A05599" w:rsidRDefault="00A05599" w:rsidP="00A05599">
            <w:pPr>
              <w:spacing w:line="360" w:lineRule="auto"/>
              <w:jc w:val="both"/>
              <w:rPr>
                <w:rFonts w:ascii="Arial" w:hAnsi="Arial" w:cs="Arial"/>
              </w:rPr>
            </w:pPr>
            <w:r w:rsidRPr="00A05599">
              <w:rPr>
                <w:rFonts w:ascii="Arial" w:hAnsi="Arial" w:cs="Arial"/>
              </w:rPr>
              <w:t xml:space="preserve">This policy document seeks to implement National Treasury </w:t>
            </w:r>
            <w:r w:rsidR="00E32225">
              <w:rPr>
                <w:rFonts w:ascii="Arial" w:hAnsi="Arial" w:cs="Arial"/>
              </w:rPr>
              <w:t>I</w:t>
            </w:r>
            <w:r w:rsidRPr="00A05599">
              <w:rPr>
                <w:rFonts w:ascii="Arial" w:hAnsi="Arial" w:cs="Arial"/>
              </w:rPr>
              <w:t>nstruction</w:t>
            </w:r>
            <w:r w:rsidR="00E32225">
              <w:rPr>
                <w:rFonts w:ascii="Arial" w:hAnsi="Arial" w:cs="Arial"/>
              </w:rPr>
              <w:t>s and MFMA Circulars applicable to Cost Containment</w:t>
            </w:r>
            <w:r w:rsidRPr="00A05599">
              <w:rPr>
                <w:rFonts w:ascii="Arial" w:hAnsi="Arial" w:cs="Arial"/>
              </w:rPr>
              <w:t>.</w:t>
            </w:r>
          </w:p>
        </w:tc>
      </w:tr>
      <w:tr w:rsidR="00A05599" w14:paraId="3E8BEB02" w14:textId="77777777" w:rsidTr="00A05599">
        <w:tc>
          <w:tcPr>
            <w:tcW w:w="1129" w:type="dxa"/>
            <w:tcBorders>
              <w:top w:val="nil"/>
              <w:left w:val="nil"/>
              <w:bottom w:val="nil"/>
              <w:right w:val="nil"/>
            </w:tcBorders>
          </w:tcPr>
          <w:p w14:paraId="69F47C35" w14:textId="77777777" w:rsidR="00A05599" w:rsidRDefault="00A05599" w:rsidP="00A05599">
            <w:pPr>
              <w:spacing w:line="360" w:lineRule="auto"/>
              <w:jc w:val="both"/>
              <w:rPr>
                <w:rFonts w:ascii="Arial" w:hAnsi="Arial" w:cs="Arial"/>
              </w:rPr>
            </w:pPr>
          </w:p>
        </w:tc>
        <w:tc>
          <w:tcPr>
            <w:tcW w:w="7887" w:type="dxa"/>
            <w:gridSpan w:val="4"/>
            <w:tcBorders>
              <w:top w:val="nil"/>
              <w:left w:val="nil"/>
              <w:bottom w:val="nil"/>
              <w:right w:val="nil"/>
            </w:tcBorders>
          </w:tcPr>
          <w:p w14:paraId="634DE660" w14:textId="77777777" w:rsidR="00A05599" w:rsidRDefault="00A05599" w:rsidP="00A05599">
            <w:pPr>
              <w:spacing w:line="360" w:lineRule="auto"/>
              <w:jc w:val="both"/>
              <w:rPr>
                <w:rFonts w:ascii="Arial" w:hAnsi="Arial" w:cs="Arial"/>
              </w:rPr>
            </w:pPr>
          </w:p>
        </w:tc>
      </w:tr>
      <w:tr w:rsidR="00A05599" w14:paraId="7B973090" w14:textId="77777777" w:rsidTr="00E551CC">
        <w:tc>
          <w:tcPr>
            <w:tcW w:w="1129" w:type="dxa"/>
            <w:tcBorders>
              <w:top w:val="nil"/>
              <w:left w:val="nil"/>
              <w:bottom w:val="nil"/>
              <w:right w:val="nil"/>
            </w:tcBorders>
          </w:tcPr>
          <w:p w14:paraId="18C3886A" w14:textId="4D67E0D0" w:rsidR="00A05599" w:rsidRDefault="00A05599" w:rsidP="00A05599">
            <w:pPr>
              <w:spacing w:line="360" w:lineRule="auto"/>
              <w:jc w:val="both"/>
              <w:rPr>
                <w:rFonts w:ascii="Arial" w:hAnsi="Arial" w:cs="Arial"/>
              </w:rPr>
            </w:pPr>
            <w:r>
              <w:rPr>
                <w:rFonts w:ascii="Arial" w:hAnsi="Arial" w:cs="Arial"/>
              </w:rPr>
              <w:t>1.2</w:t>
            </w:r>
          </w:p>
        </w:tc>
        <w:tc>
          <w:tcPr>
            <w:tcW w:w="7887" w:type="dxa"/>
            <w:gridSpan w:val="4"/>
            <w:tcBorders>
              <w:top w:val="nil"/>
              <w:left w:val="nil"/>
              <w:bottom w:val="nil"/>
              <w:right w:val="nil"/>
            </w:tcBorders>
          </w:tcPr>
          <w:p w14:paraId="2055186F" w14:textId="579B66EC" w:rsidR="00A05599" w:rsidRDefault="00A05599" w:rsidP="00A05599">
            <w:pPr>
              <w:spacing w:line="360" w:lineRule="auto"/>
              <w:jc w:val="both"/>
              <w:rPr>
                <w:rFonts w:ascii="Arial" w:hAnsi="Arial" w:cs="Arial"/>
              </w:rPr>
            </w:pPr>
            <w:r w:rsidRPr="00A05599">
              <w:rPr>
                <w:rFonts w:ascii="Arial" w:hAnsi="Arial" w:cs="Arial"/>
              </w:rPr>
              <w:t>The following measures must be implemented, consistently with immediate effect to ensure the containment of costs</w:t>
            </w:r>
            <w:r w:rsidR="00E32225">
              <w:rPr>
                <w:rFonts w:ascii="Arial" w:hAnsi="Arial" w:cs="Arial"/>
              </w:rPr>
              <w:t>, and will be updated if and when any revisions are done to the applicable legislation.</w:t>
            </w:r>
          </w:p>
        </w:tc>
      </w:tr>
      <w:tr w:rsidR="00A05599" w14:paraId="3936C681" w14:textId="77777777" w:rsidTr="00E551CC">
        <w:tc>
          <w:tcPr>
            <w:tcW w:w="1129" w:type="dxa"/>
            <w:tcBorders>
              <w:top w:val="nil"/>
              <w:left w:val="nil"/>
              <w:bottom w:val="nil"/>
              <w:right w:val="nil"/>
            </w:tcBorders>
          </w:tcPr>
          <w:p w14:paraId="722F0722" w14:textId="77777777" w:rsidR="00A05599" w:rsidRDefault="00A05599" w:rsidP="00A05599">
            <w:pPr>
              <w:spacing w:line="360" w:lineRule="auto"/>
              <w:jc w:val="both"/>
              <w:rPr>
                <w:rFonts w:ascii="Arial" w:hAnsi="Arial" w:cs="Arial"/>
              </w:rPr>
            </w:pPr>
          </w:p>
        </w:tc>
        <w:tc>
          <w:tcPr>
            <w:tcW w:w="7887" w:type="dxa"/>
            <w:gridSpan w:val="4"/>
            <w:tcBorders>
              <w:top w:val="nil"/>
              <w:left w:val="nil"/>
              <w:bottom w:val="nil"/>
              <w:right w:val="nil"/>
            </w:tcBorders>
          </w:tcPr>
          <w:p w14:paraId="1131A940" w14:textId="77777777" w:rsidR="00A05599" w:rsidRDefault="00A05599" w:rsidP="00A05599">
            <w:pPr>
              <w:spacing w:line="360" w:lineRule="auto"/>
              <w:jc w:val="both"/>
              <w:rPr>
                <w:rFonts w:ascii="Arial" w:hAnsi="Arial" w:cs="Arial"/>
              </w:rPr>
            </w:pPr>
          </w:p>
        </w:tc>
      </w:tr>
      <w:tr w:rsidR="00E551CC" w14:paraId="6BB8DECA" w14:textId="77777777" w:rsidTr="00E551CC">
        <w:tc>
          <w:tcPr>
            <w:tcW w:w="1129" w:type="dxa"/>
            <w:tcBorders>
              <w:top w:val="nil"/>
              <w:left w:val="nil"/>
              <w:bottom w:val="nil"/>
              <w:right w:val="nil"/>
            </w:tcBorders>
          </w:tcPr>
          <w:p w14:paraId="273FA840" w14:textId="6204660F" w:rsidR="00E551CC" w:rsidRPr="00E551CC" w:rsidRDefault="00E551CC" w:rsidP="00A05599">
            <w:pPr>
              <w:spacing w:line="360" w:lineRule="auto"/>
              <w:jc w:val="both"/>
              <w:rPr>
                <w:rFonts w:ascii="Arial" w:hAnsi="Arial" w:cs="Arial"/>
                <w:b/>
              </w:rPr>
            </w:pPr>
            <w:r>
              <w:rPr>
                <w:rFonts w:ascii="Arial" w:hAnsi="Arial" w:cs="Arial"/>
                <w:b/>
              </w:rPr>
              <w:t>2.</w:t>
            </w:r>
          </w:p>
        </w:tc>
        <w:tc>
          <w:tcPr>
            <w:tcW w:w="7887" w:type="dxa"/>
            <w:gridSpan w:val="4"/>
            <w:tcBorders>
              <w:top w:val="nil"/>
              <w:left w:val="nil"/>
              <w:bottom w:val="nil"/>
              <w:right w:val="nil"/>
            </w:tcBorders>
          </w:tcPr>
          <w:p w14:paraId="50266336" w14:textId="591E0F1D" w:rsidR="00E551CC" w:rsidRPr="00E551CC" w:rsidRDefault="00E551CC" w:rsidP="00A05599">
            <w:pPr>
              <w:spacing w:line="360" w:lineRule="auto"/>
              <w:jc w:val="both"/>
              <w:rPr>
                <w:rFonts w:ascii="Arial" w:hAnsi="Arial" w:cs="Arial"/>
                <w:b/>
                <w:u w:val="single"/>
              </w:rPr>
            </w:pPr>
            <w:r w:rsidRPr="00E551CC">
              <w:rPr>
                <w:rFonts w:ascii="Arial" w:hAnsi="Arial" w:cs="Arial"/>
                <w:b/>
                <w:u w:val="single"/>
              </w:rPr>
              <w:t>APPLICABLE LEGISLATION</w:t>
            </w:r>
          </w:p>
        </w:tc>
      </w:tr>
      <w:tr w:rsidR="00E551CC" w14:paraId="0761D4E2" w14:textId="77777777" w:rsidTr="00E551CC">
        <w:tc>
          <w:tcPr>
            <w:tcW w:w="1129" w:type="dxa"/>
            <w:tcBorders>
              <w:top w:val="nil"/>
              <w:left w:val="nil"/>
              <w:bottom w:val="nil"/>
              <w:right w:val="nil"/>
            </w:tcBorders>
          </w:tcPr>
          <w:p w14:paraId="6816711A" w14:textId="77777777" w:rsidR="00E551CC" w:rsidRDefault="00E551CC" w:rsidP="00A05599">
            <w:pPr>
              <w:spacing w:line="360" w:lineRule="auto"/>
              <w:jc w:val="both"/>
              <w:rPr>
                <w:rFonts w:ascii="Arial" w:hAnsi="Arial" w:cs="Arial"/>
              </w:rPr>
            </w:pPr>
          </w:p>
        </w:tc>
        <w:tc>
          <w:tcPr>
            <w:tcW w:w="7887" w:type="dxa"/>
            <w:gridSpan w:val="4"/>
            <w:tcBorders>
              <w:top w:val="nil"/>
              <w:left w:val="nil"/>
              <w:bottom w:val="nil"/>
              <w:right w:val="nil"/>
            </w:tcBorders>
          </w:tcPr>
          <w:p w14:paraId="3FFDD1AE" w14:textId="77777777" w:rsidR="00E551CC" w:rsidRDefault="00E551CC" w:rsidP="00A05599">
            <w:pPr>
              <w:spacing w:line="360" w:lineRule="auto"/>
              <w:jc w:val="both"/>
              <w:rPr>
                <w:rFonts w:ascii="Arial" w:hAnsi="Arial" w:cs="Arial"/>
              </w:rPr>
            </w:pPr>
          </w:p>
        </w:tc>
      </w:tr>
      <w:tr w:rsidR="00E551CC" w14:paraId="377D8D65" w14:textId="77777777" w:rsidTr="00E551CC">
        <w:tc>
          <w:tcPr>
            <w:tcW w:w="1129" w:type="dxa"/>
            <w:tcBorders>
              <w:top w:val="nil"/>
              <w:left w:val="nil"/>
              <w:bottom w:val="nil"/>
              <w:right w:val="nil"/>
            </w:tcBorders>
          </w:tcPr>
          <w:p w14:paraId="2AF986F3" w14:textId="2C3F884D" w:rsidR="00E551CC" w:rsidRDefault="00E551CC" w:rsidP="00A05599">
            <w:pPr>
              <w:spacing w:line="360" w:lineRule="auto"/>
              <w:jc w:val="both"/>
              <w:rPr>
                <w:rFonts w:ascii="Arial" w:hAnsi="Arial" w:cs="Arial"/>
              </w:rPr>
            </w:pPr>
            <w:r>
              <w:rPr>
                <w:rFonts w:ascii="Arial" w:hAnsi="Arial" w:cs="Arial"/>
              </w:rPr>
              <w:t>2.1</w:t>
            </w:r>
          </w:p>
        </w:tc>
        <w:tc>
          <w:tcPr>
            <w:tcW w:w="7887" w:type="dxa"/>
            <w:gridSpan w:val="4"/>
            <w:tcBorders>
              <w:top w:val="nil"/>
              <w:left w:val="nil"/>
              <w:bottom w:val="nil"/>
              <w:right w:val="nil"/>
            </w:tcBorders>
          </w:tcPr>
          <w:p w14:paraId="41BAD4AB" w14:textId="15DCBB99" w:rsidR="00E551CC" w:rsidRDefault="00E551CC" w:rsidP="00A05599">
            <w:pPr>
              <w:spacing w:line="360" w:lineRule="auto"/>
              <w:jc w:val="both"/>
              <w:rPr>
                <w:rFonts w:ascii="Arial" w:hAnsi="Arial" w:cs="Arial"/>
              </w:rPr>
            </w:pPr>
            <w:r>
              <w:rPr>
                <w:rFonts w:ascii="Arial" w:hAnsi="Arial" w:cs="Arial"/>
              </w:rPr>
              <w:t>Local Government: Municipal Systems Act, 32 of 2000;</w:t>
            </w:r>
          </w:p>
        </w:tc>
      </w:tr>
      <w:tr w:rsidR="00E551CC" w14:paraId="1EC2B910" w14:textId="77777777" w:rsidTr="00E551CC">
        <w:tc>
          <w:tcPr>
            <w:tcW w:w="1129" w:type="dxa"/>
            <w:tcBorders>
              <w:top w:val="nil"/>
              <w:left w:val="nil"/>
              <w:bottom w:val="nil"/>
              <w:right w:val="nil"/>
            </w:tcBorders>
          </w:tcPr>
          <w:p w14:paraId="06766D84" w14:textId="7CDACB71" w:rsidR="00E551CC" w:rsidRDefault="00E551CC" w:rsidP="00A05599">
            <w:pPr>
              <w:spacing w:line="360" w:lineRule="auto"/>
              <w:jc w:val="both"/>
              <w:rPr>
                <w:rFonts w:ascii="Arial" w:hAnsi="Arial" w:cs="Arial"/>
              </w:rPr>
            </w:pPr>
            <w:r>
              <w:rPr>
                <w:rFonts w:ascii="Arial" w:hAnsi="Arial" w:cs="Arial"/>
              </w:rPr>
              <w:t>2.2</w:t>
            </w:r>
          </w:p>
        </w:tc>
        <w:tc>
          <w:tcPr>
            <w:tcW w:w="7887" w:type="dxa"/>
            <w:gridSpan w:val="4"/>
            <w:tcBorders>
              <w:top w:val="nil"/>
              <w:left w:val="nil"/>
              <w:bottom w:val="nil"/>
              <w:right w:val="nil"/>
            </w:tcBorders>
          </w:tcPr>
          <w:p w14:paraId="085422AB" w14:textId="04B082E0" w:rsidR="00E551CC" w:rsidRDefault="00E551CC" w:rsidP="00A05599">
            <w:pPr>
              <w:spacing w:line="360" w:lineRule="auto"/>
              <w:jc w:val="both"/>
              <w:rPr>
                <w:rFonts w:ascii="Arial" w:hAnsi="Arial" w:cs="Arial"/>
              </w:rPr>
            </w:pPr>
            <w:r>
              <w:rPr>
                <w:rFonts w:ascii="Arial" w:hAnsi="Arial" w:cs="Arial"/>
              </w:rPr>
              <w:t>Basic Conditions of Employment Act, 75 of 1997;</w:t>
            </w:r>
          </w:p>
        </w:tc>
      </w:tr>
      <w:tr w:rsidR="00E551CC" w14:paraId="26E561A2" w14:textId="77777777" w:rsidTr="00E551CC">
        <w:tc>
          <w:tcPr>
            <w:tcW w:w="1129" w:type="dxa"/>
            <w:tcBorders>
              <w:top w:val="nil"/>
              <w:left w:val="nil"/>
              <w:bottom w:val="nil"/>
              <w:right w:val="nil"/>
            </w:tcBorders>
          </w:tcPr>
          <w:p w14:paraId="21593DBD" w14:textId="6D244612" w:rsidR="00E551CC" w:rsidRDefault="00E551CC" w:rsidP="00A05599">
            <w:pPr>
              <w:spacing w:line="360" w:lineRule="auto"/>
              <w:jc w:val="both"/>
              <w:rPr>
                <w:rFonts w:ascii="Arial" w:hAnsi="Arial" w:cs="Arial"/>
              </w:rPr>
            </w:pPr>
            <w:r>
              <w:rPr>
                <w:rFonts w:ascii="Arial" w:hAnsi="Arial" w:cs="Arial"/>
              </w:rPr>
              <w:t>2.3</w:t>
            </w:r>
          </w:p>
        </w:tc>
        <w:tc>
          <w:tcPr>
            <w:tcW w:w="7887" w:type="dxa"/>
            <w:gridSpan w:val="4"/>
            <w:tcBorders>
              <w:top w:val="nil"/>
              <w:left w:val="nil"/>
              <w:bottom w:val="nil"/>
              <w:right w:val="nil"/>
            </w:tcBorders>
          </w:tcPr>
          <w:p w14:paraId="77A242B0" w14:textId="028580A3" w:rsidR="00E551CC" w:rsidRDefault="00E551CC" w:rsidP="00A05599">
            <w:pPr>
              <w:spacing w:line="360" w:lineRule="auto"/>
              <w:jc w:val="both"/>
              <w:rPr>
                <w:rFonts w:ascii="Arial" w:hAnsi="Arial" w:cs="Arial"/>
              </w:rPr>
            </w:pPr>
            <w:r>
              <w:rPr>
                <w:rFonts w:ascii="Arial" w:hAnsi="Arial" w:cs="Arial"/>
              </w:rPr>
              <w:t>National Treasury Instruction, No. 04 of 2017/2018;</w:t>
            </w:r>
          </w:p>
        </w:tc>
      </w:tr>
      <w:tr w:rsidR="00E551CC" w14:paraId="245AD793" w14:textId="77777777" w:rsidTr="00E551CC">
        <w:tc>
          <w:tcPr>
            <w:tcW w:w="1129" w:type="dxa"/>
            <w:tcBorders>
              <w:top w:val="nil"/>
              <w:left w:val="nil"/>
              <w:bottom w:val="nil"/>
              <w:right w:val="nil"/>
            </w:tcBorders>
          </w:tcPr>
          <w:p w14:paraId="23AFACEB" w14:textId="50EDEBA0" w:rsidR="00E551CC" w:rsidRDefault="00E551CC" w:rsidP="00A05599">
            <w:pPr>
              <w:spacing w:line="360" w:lineRule="auto"/>
              <w:jc w:val="both"/>
              <w:rPr>
                <w:rFonts w:ascii="Arial" w:hAnsi="Arial" w:cs="Arial"/>
              </w:rPr>
            </w:pPr>
            <w:r>
              <w:rPr>
                <w:rFonts w:ascii="Arial" w:hAnsi="Arial" w:cs="Arial"/>
              </w:rPr>
              <w:t>2.4</w:t>
            </w:r>
          </w:p>
        </w:tc>
        <w:tc>
          <w:tcPr>
            <w:tcW w:w="7887" w:type="dxa"/>
            <w:gridSpan w:val="4"/>
            <w:tcBorders>
              <w:top w:val="nil"/>
              <w:left w:val="nil"/>
              <w:bottom w:val="nil"/>
              <w:right w:val="nil"/>
            </w:tcBorders>
          </w:tcPr>
          <w:p w14:paraId="25896E57" w14:textId="4F186350" w:rsidR="00E551CC" w:rsidRDefault="00E551CC" w:rsidP="00A05599">
            <w:pPr>
              <w:spacing w:line="360" w:lineRule="auto"/>
              <w:jc w:val="both"/>
              <w:rPr>
                <w:rFonts w:ascii="Arial" w:hAnsi="Arial" w:cs="Arial"/>
              </w:rPr>
            </w:pPr>
            <w:r>
              <w:rPr>
                <w:rFonts w:ascii="Arial" w:hAnsi="Arial" w:cs="Arial"/>
              </w:rPr>
              <w:t>SAICA Guidelines for Fees;</w:t>
            </w:r>
          </w:p>
        </w:tc>
      </w:tr>
      <w:tr w:rsidR="00E551CC" w14:paraId="28096355" w14:textId="77777777" w:rsidTr="00E551CC">
        <w:tc>
          <w:tcPr>
            <w:tcW w:w="1129" w:type="dxa"/>
            <w:tcBorders>
              <w:top w:val="nil"/>
              <w:left w:val="nil"/>
              <w:bottom w:val="nil"/>
              <w:right w:val="nil"/>
            </w:tcBorders>
          </w:tcPr>
          <w:p w14:paraId="4F1E6581" w14:textId="43E3DD71" w:rsidR="00E551CC" w:rsidRDefault="00E551CC" w:rsidP="00E551CC">
            <w:pPr>
              <w:spacing w:line="360" w:lineRule="auto"/>
              <w:jc w:val="both"/>
              <w:rPr>
                <w:rFonts w:ascii="Arial" w:hAnsi="Arial" w:cs="Arial"/>
              </w:rPr>
            </w:pPr>
            <w:r>
              <w:rPr>
                <w:rFonts w:ascii="Arial" w:hAnsi="Arial" w:cs="Arial"/>
              </w:rPr>
              <w:t>2.5</w:t>
            </w:r>
          </w:p>
        </w:tc>
        <w:tc>
          <w:tcPr>
            <w:tcW w:w="7887" w:type="dxa"/>
            <w:gridSpan w:val="4"/>
            <w:tcBorders>
              <w:top w:val="nil"/>
              <w:left w:val="nil"/>
              <w:bottom w:val="nil"/>
              <w:right w:val="nil"/>
            </w:tcBorders>
          </w:tcPr>
          <w:p w14:paraId="5C28E5EC" w14:textId="13C9B4FD" w:rsidR="00E551CC" w:rsidRDefault="00E551CC" w:rsidP="00E551CC">
            <w:pPr>
              <w:spacing w:line="360" w:lineRule="auto"/>
              <w:jc w:val="both"/>
              <w:rPr>
                <w:rFonts w:ascii="Arial" w:hAnsi="Arial" w:cs="Arial"/>
              </w:rPr>
            </w:pPr>
            <w:r>
              <w:rPr>
                <w:rFonts w:ascii="Arial" w:hAnsi="Arial" w:cs="Arial"/>
              </w:rPr>
              <w:t>AA SA Rates;</w:t>
            </w:r>
          </w:p>
        </w:tc>
      </w:tr>
      <w:tr w:rsidR="00E551CC" w14:paraId="4A020A37" w14:textId="77777777" w:rsidTr="00E551CC">
        <w:tc>
          <w:tcPr>
            <w:tcW w:w="1129" w:type="dxa"/>
            <w:tcBorders>
              <w:top w:val="nil"/>
              <w:left w:val="nil"/>
              <w:bottom w:val="nil"/>
              <w:right w:val="nil"/>
            </w:tcBorders>
          </w:tcPr>
          <w:p w14:paraId="370C4D36" w14:textId="17B322FA" w:rsidR="00E551CC" w:rsidRDefault="00E551CC" w:rsidP="00E551CC">
            <w:pPr>
              <w:spacing w:line="360" w:lineRule="auto"/>
              <w:jc w:val="both"/>
              <w:rPr>
                <w:rFonts w:ascii="Arial" w:hAnsi="Arial" w:cs="Arial"/>
              </w:rPr>
            </w:pPr>
            <w:r>
              <w:rPr>
                <w:rFonts w:ascii="Arial" w:hAnsi="Arial" w:cs="Arial"/>
              </w:rPr>
              <w:t>2.6</w:t>
            </w:r>
          </w:p>
        </w:tc>
        <w:tc>
          <w:tcPr>
            <w:tcW w:w="7887" w:type="dxa"/>
            <w:gridSpan w:val="4"/>
            <w:tcBorders>
              <w:top w:val="nil"/>
              <w:left w:val="nil"/>
              <w:bottom w:val="nil"/>
              <w:right w:val="nil"/>
            </w:tcBorders>
          </w:tcPr>
          <w:p w14:paraId="6DFACFC7" w14:textId="4AADA3F3" w:rsidR="00E551CC" w:rsidRDefault="00E551CC" w:rsidP="00E551CC">
            <w:pPr>
              <w:spacing w:line="360" w:lineRule="auto"/>
              <w:jc w:val="both"/>
              <w:rPr>
                <w:rFonts w:ascii="Arial" w:hAnsi="Arial" w:cs="Arial"/>
              </w:rPr>
            </w:pPr>
            <w:r>
              <w:rPr>
                <w:rFonts w:ascii="Arial" w:hAnsi="Arial" w:cs="Arial"/>
              </w:rPr>
              <w:t>Tools of Trade, Cellular Phone Allowances and Data Allowances for Councillors;</w:t>
            </w:r>
          </w:p>
        </w:tc>
      </w:tr>
      <w:tr w:rsidR="00E551CC" w14:paraId="79138B9D" w14:textId="77777777" w:rsidTr="00E551CC">
        <w:tc>
          <w:tcPr>
            <w:tcW w:w="1129" w:type="dxa"/>
            <w:tcBorders>
              <w:top w:val="nil"/>
              <w:left w:val="nil"/>
              <w:bottom w:val="nil"/>
              <w:right w:val="nil"/>
            </w:tcBorders>
          </w:tcPr>
          <w:p w14:paraId="16143831" w14:textId="4E518C03" w:rsidR="00E551CC" w:rsidRDefault="00E551CC" w:rsidP="00E551CC">
            <w:pPr>
              <w:spacing w:line="360" w:lineRule="auto"/>
              <w:jc w:val="both"/>
              <w:rPr>
                <w:rFonts w:ascii="Arial" w:hAnsi="Arial" w:cs="Arial"/>
              </w:rPr>
            </w:pPr>
            <w:r>
              <w:rPr>
                <w:rFonts w:ascii="Arial" w:hAnsi="Arial" w:cs="Arial"/>
              </w:rPr>
              <w:t>2.7</w:t>
            </w:r>
          </w:p>
        </w:tc>
        <w:tc>
          <w:tcPr>
            <w:tcW w:w="7887" w:type="dxa"/>
            <w:gridSpan w:val="4"/>
            <w:tcBorders>
              <w:top w:val="nil"/>
              <w:left w:val="nil"/>
              <w:bottom w:val="nil"/>
              <w:right w:val="nil"/>
            </w:tcBorders>
          </w:tcPr>
          <w:p w14:paraId="20BC764F" w14:textId="2EF02CD3" w:rsidR="00E551CC" w:rsidRDefault="00E551CC" w:rsidP="00E551CC">
            <w:pPr>
              <w:spacing w:line="360" w:lineRule="auto"/>
              <w:jc w:val="both"/>
              <w:rPr>
                <w:rFonts w:ascii="Arial" w:hAnsi="Arial" w:cs="Arial"/>
              </w:rPr>
            </w:pPr>
            <w:r>
              <w:rPr>
                <w:rFonts w:ascii="Arial" w:hAnsi="Arial" w:cs="Arial"/>
              </w:rPr>
              <w:t>Overtime Policy;</w:t>
            </w:r>
          </w:p>
        </w:tc>
      </w:tr>
      <w:tr w:rsidR="00E551CC" w14:paraId="67CC181A" w14:textId="77777777" w:rsidTr="00E551CC">
        <w:tc>
          <w:tcPr>
            <w:tcW w:w="1129" w:type="dxa"/>
            <w:tcBorders>
              <w:top w:val="nil"/>
              <w:left w:val="nil"/>
              <w:bottom w:val="nil"/>
              <w:right w:val="nil"/>
            </w:tcBorders>
          </w:tcPr>
          <w:p w14:paraId="2667B403" w14:textId="29753BF6" w:rsidR="00E551CC" w:rsidRDefault="00E551CC" w:rsidP="00E551CC">
            <w:pPr>
              <w:spacing w:line="360" w:lineRule="auto"/>
              <w:jc w:val="both"/>
              <w:rPr>
                <w:rFonts w:ascii="Arial" w:hAnsi="Arial" w:cs="Arial"/>
              </w:rPr>
            </w:pPr>
            <w:r>
              <w:rPr>
                <w:rFonts w:ascii="Arial" w:hAnsi="Arial" w:cs="Arial"/>
              </w:rPr>
              <w:t>2.8</w:t>
            </w:r>
          </w:p>
        </w:tc>
        <w:tc>
          <w:tcPr>
            <w:tcW w:w="7887" w:type="dxa"/>
            <w:gridSpan w:val="4"/>
            <w:tcBorders>
              <w:top w:val="nil"/>
              <w:left w:val="nil"/>
              <w:bottom w:val="nil"/>
              <w:right w:val="nil"/>
            </w:tcBorders>
          </w:tcPr>
          <w:p w14:paraId="73719773" w14:textId="272599C2" w:rsidR="00E551CC" w:rsidRDefault="00E551CC" w:rsidP="00E551CC">
            <w:pPr>
              <w:spacing w:line="360" w:lineRule="auto"/>
              <w:jc w:val="both"/>
              <w:rPr>
                <w:rFonts w:ascii="Arial" w:hAnsi="Arial" w:cs="Arial"/>
              </w:rPr>
            </w:pPr>
            <w:r>
              <w:rPr>
                <w:rFonts w:ascii="Arial" w:hAnsi="Arial" w:cs="Arial"/>
              </w:rPr>
              <w:t>SALGBC Collective Agreements.</w:t>
            </w:r>
          </w:p>
        </w:tc>
      </w:tr>
      <w:tr w:rsidR="00E551CC" w14:paraId="7F19F7E8" w14:textId="77777777" w:rsidTr="00E551CC">
        <w:tc>
          <w:tcPr>
            <w:tcW w:w="1129" w:type="dxa"/>
            <w:tcBorders>
              <w:top w:val="nil"/>
              <w:left w:val="nil"/>
              <w:bottom w:val="nil"/>
              <w:right w:val="nil"/>
            </w:tcBorders>
          </w:tcPr>
          <w:p w14:paraId="5D90DDC2" w14:textId="77777777" w:rsidR="00E551CC" w:rsidRDefault="00E551CC" w:rsidP="00A05599">
            <w:pPr>
              <w:spacing w:line="360" w:lineRule="auto"/>
              <w:jc w:val="both"/>
              <w:rPr>
                <w:rFonts w:ascii="Arial" w:hAnsi="Arial" w:cs="Arial"/>
              </w:rPr>
            </w:pPr>
          </w:p>
        </w:tc>
        <w:tc>
          <w:tcPr>
            <w:tcW w:w="7887" w:type="dxa"/>
            <w:gridSpan w:val="4"/>
            <w:tcBorders>
              <w:top w:val="nil"/>
              <w:left w:val="nil"/>
              <w:bottom w:val="nil"/>
              <w:right w:val="nil"/>
            </w:tcBorders>
          </w:tcPr>
          <w:p w14:paraId="19983445" w14:textId="77777777" w:rsidR="00E551CC" w:rsidRDefault="00E551CC" w:rsidP="00A05599">
            <w:pPr>
              <w:spacing w:line="360" w:lineRule="auto"/>
              <w:jc w:val="both"/>
              <w:rPr>
                <w:rFonts w:ascii="Arial" w:hAnsi="Arial" w:cs="Arial"/>
              </w:rPr>
            </w:pPr>
          </w:p>
        </w:tc>
      </w:tr>
      <w:tr w:rsidR="00A05599" w14:paraId="267537E0" w14:textId="77777777" w:rsidTr="00E551CC">
        <w:tc>
          <w:tcPr>
            <w:tcW w:w="1129" w:type="dxa"/>
            <w:tcBorders>
              <w:top w:val="nil"/>
              <w:left w:val="nil"/>
              <w:bottom w:val="nil"/>
              <w:right w:val="nil"/>
            </w:tcBorders>
          </w:tcPr>
          <w:p w14:paraId="056A1CEE" w14:textId="676C863F" w:rsidR="00A05599" w:rsidRPr="00A05599" w:rsidRDefault="000139BB" w:rsidP="00A05599">
            <w:pPr>
              <w:spacing w:line="360" w:lineRule="auto"/>
              <w:jc w:val="both"/>
              <w:rPr>
                <w:rFonts w:ascii="Arial" w:hAnsi="Arial" w:cs="Arial"/>
                <w:b/>
              </w:rPr>
            </w:pPr>
            <w:r>
              <w:rPr>
                <w:rFonts w:ascii="Arial" w:hAnsi="Arial" w:cs="Arial"/>
                <w:b/>
              </w:rPr>
              <w:t>3</w:t>
            </w:r>
            <w:r w:rsidR="00A05599">
              <w:rPr>
                <w:rFonts w:ascii="Arial" w:hAnsi="Arial" w:cs="Arial"/>
                <w:b/>
              </w:rPr>
              <w:t>.</w:t>
            </w:r>
          </w:p>
        </w:tc>
        <w:tc>
          <w:tcPr>
            <w:tcW w:w="7887" w:type="dxa"/>
            <w:gridSpan w:val="4"/>
            <w:tcBorders>
              <w:top w:val="nil"/>
              <w:left w:val="nil"/>
              <w:bottom w:val="nil"/>
              <w:right w:val="nil"/>
            </w:tcBorders>
          </w:tcPr>
          <w:p w14:paraId="52E496AC" w14:textId="72511941" w:rsidR="00A05599" w:rsidRPr="00A05599" w:rsidRDefault="00A05599" w:rsidP="00A05599">
            <w:pPr>
              <w:spacing w:line="360" w:lineRule="auto"/>
              <w:jc w:val="both"/>
              <w:rPr>
                <w:rFonts w:ascii="Arial" w:hAnsi="Arial" w:cs="Arial"/>
                <w:b/>
                <w:u w:val="single"/>
              </w:rPr>
            </w:pPr>
            <w:r>
              <w:rPr>
                <w:rFonts w:ascii="Arial" w:hAnsi="Arial" w:cs="Arial"/>
                <w:b/>
                <w:u w:val="single"/>
              </w:rPr>
              <w:t>TEMPORARY APPOINTMENTS, CONTRACTUAL APPOINTMENTS, UNEMPLOYED GRADUATES AND EXPERIENTIAL LEARNERS</w:t>
            </w:r>
          </w:p>
        </w:tc>
      </w:tr>
      <w:tr w:rsidR="00A05599" w14:paraId="5D378083" w14:textId="77777777" w:rsidTr="00A05599">
        <w:tc>
          <w:tcPr>
            <w:tcW w:w="1129" w:type="dxa"/>
            <w:tcBorders>
              <w:top w:val="nil"/>
              <w:left w:val="nil"/>
              <w:bottom w:val="nil"/>
              <w:right w:val="nil"/>
            </w:tcBorders>
          </w:tcPr>
          <w:p w14:paraId="79ED5BB9" w14:textId="77777777" w:rsidR="00A05599" w:rsidRDefault="00A05599" w:rsidP="00A05599">
            <w:pPr>
              <w:spacing w:line="360" w:lineRule="auto"/>
              <w:jc w:val="both"/>
              <w:rPr>
                <w:rFonts w:ascii="Arial" w:hAnsi="Arial" w:cs="Arial"/>
              </w:rPr>
            </w:pPr>
          </w:p>
        </w:tc>
        <w:tc>
          <w:tcPr>
            <w:tcW w:w="7887" w:type="dxa"/>
            <w:gridSpan w:val="4"/>
            <w:tcBorders>
              <w:top w:val="nil"/>
              <w:left w:val="nil"/>
              <w:bottom w:val="nil"/>
              <w:right w:val="nil"/>
            </w:tcBorders>
          </w:tcPr>
          <w:p w14:paraId="21E4AFC3" w14:textId="77777777" w:rsidR="00A05599" w:rsidRDefault="00A05599" w:rsidP="00A05599">
            <w:pPr>
              <w:spacing w:line="360" w:lineRule="auto"/>
              <w:jc w:val="both"/>
              <w:rPr>
                <w:rFonts w:ascii="Arial" w:hAnsi="Arial" w:cs="Arial"/>
              </w:rPr>
            </w:pPr>
          </w:p>
        </w:tc>
      </w:tr>
      <w:tr w:rsidR="00A05599" w14:paraId="16C61231" w14:textId="77777777" w:rsidTr="00A05599">
        <w:tc>
          <w:tcPr>
            <w:tcW w:w="1129" w:type="dxa"/>
            <w:tcBorders>
              <w:top w:val="nil"/>
              <w:left w:val="nil"/>
              <w:bottom w:val="nil"/>
              <w:right w:val="nil"/>
            </w:tcBorders>
          </w:tcPr>
          <w:p w14:paraId="77BAD93D" w14:textId="0675A705" w:rsidR="00A05599" w:rsidRPr="00A05599" w:rsidRDefault="000139BB" w:rsidP="00A05599">
            <w:pPr>
              <w:spacing w:line="360" w:lineRule="auto"/>
              <w:jc w:val="both"/>
              <w:rPr>
                <w:rFonts w:ascii="Arial" w:hAnsi="Arial" w:cs="Arial"/>
                <w:b/>
                <w:i/>
              </w:rPr>
            </w:pPr>
            <w:r>
              <w:rPr>
                <w:rFonts w:ascii="Arial" w:hAnsi="Arial" w:cs="Arial"/>
                <w:b/>
                <w:i/>
              </w:rPr>
              <w:t>3</w:t>
            </w:r>
            <w:r w:rsidR="00A05599">
              <w:rPr>
                <w:rFonts w:ascii="Arial" w:hAnsi="Arial" w:cs="Arial"/>
                <w:b/>
                <w:i/>
              </w:rPr>
              <w:t>.1</w:t>
            </w:r>
          </w:p>
        </w:tc>
        <w:tc>
          <w:tcPr>
            <w:tcW w:w="7887" w:type="dxa"/>
            <w:gridSpan w:val="4"/>
            <w:tcBorders>
              <w:top w:val="nil"/>
              <w:left w:val="nil"/>
              <w:bottom w:val="nil"/>
              <w:right w:val="nil"/>
            </w:tcBorders>
          </w:tcPr>
          <w:p w14:paraId="562CFBD6" w14:textId="7A1C6755" w:rsidR="00A05599" w:rsidRPr="00A05599" w:rsidRDefault="00A05599" w:rsidP="00A05599">
            <w:pPr>
              <w:spacing w:line="360" w:lineRule="auto"/>
              <w:jc w:val="both"/>
              <w:rPr>
                <w:rFonts w:ascii="Arial" w:hAnsi="Arial" w:cs="Arial"/>
                <w:b/>
                <w:i/>
                <w:u w:val="single"/>
              </w:rPr>
            </w:pPr>
            <w:r>
              <w:rPr>
                <w:rFonts w:ascii="Arial" w:hAnsi="Arial" w:cs="Arial"/>
                <w:b/>
                <w:i/>
                <w:u w:val="single"/>
              </w:rPr>
              <w:t>Measure:</w:t>
            </w:r>
          </w:p>
        </w:tc>
      </w:tr>
      <w:tr w:rsidR="00A05599" w14:paraId="003C11CE" w14:textId="77777777" w:rsidTr="00A05599">
        <w:tc>
          <w:tcPr>
            <w:tcW w:w="1129" w:type="dxa"/>
            <w:tcBorders>
              <w:top w:val="nil"/>
              <w:left w:val="nil"/>
              <w:bottom w:val="nil"/>
              <w:right w:val="nil"/>
            </w:tcBorders>
          </w:tcPr>
          <w:p w14:paraId="47B4A649" w14:textId="77777777" w:rsidR="00A05599" w:rsidRDefault="00A05599" w:rsidP="00A05599">
            <w:pPr>
              <w:spacing w:line="360" w:lineRule="auto"/>
              <w:jc w:val="both"/>
              <w:rPr>
                <w:rFonts w:ascii="Arial" w:hAnsi="Arial" w:cs="Arial"/>
              </w:rPr>
            </w:pPr>
          </w:p>
        </w:tc>
        <w:tc>
          <w:tcPr>
            <w:tcW w:w="7887" w:type="dxa"/>
            <w:gridSpan w:val="4"/>
            <w:tcBorders>
              <w:top w:val="nil"/>
              <w:left w:val="nil"/>
              <w:bottom w:val="nil"/>
              <w:right w:val="nil"/>
            </w:tcBorders>
          </w:tcPr>
          <w:p w14:paraId="785C191B" w14:textId="77777777" w:rsidR="00A05599" w:rsidRDefault="00A05599" w:rsidP="00A05599">
            <w:pPr>
              <w:spacing w:line="360" w:lineRule="auto"/>
              <w:jc w:val="both"/>
              <w:rPr>
                <w:rFonts w:ascii="Arial" w:hAnsi="Arial" w:cs="Arial"/>
              </w:rPr>
            </w:pPr>
          </w:p>
        </w:tc>
      </w:tr>
      <w:tr w:rsidR="00A05599" w14:paraId="0D19ADE3" w14:textId="77777777" w:rsidTr="00A05599">
        <w:tc>
          <w:tcPr>
            <w:tcW w:w="1129" w:type="dxa"/>
            <w:tcBorders>
              <w:top w:val="nil"/>
              <w:left w:val="nil"/>
              <w:bottom w:val="nil"/>
              <w:right w:val="nil"/>
            </w:tcBorders>
          </w:tcPr>
          <w:p w14:paraId="1B83BC04" w14:textId="4FB3125B" w:rsidR="00A05599" w:rsidRDefault="000139BB" w:rsidP="00A05599">
            <w:pPr>
              <w:spacing w:line="360" w:lineRule="auto"/>
              <w:jc w:val="both"/>
              <w:rPr>
                <w:rFonts w:ascii="Arial" w:hAnsi="Arial" w:cs="Arial"/>
              </w:rPr>
            </w:pPr>
            <w:r>
              <w:rPr>
                <w:rFonts w:ascii="Arial" w:hAnsi="Arial" w:cs="Arial"/>
              </w:rPr>
              <w:t>3</w:t>
            </w:r>
            <w:r w:rsidR="00A05599">
              <w:rPr>
                <w:rFonts w:ascii="Arial" w:hAnsi="Arial" w:cs="Arial"/>
              </w:rPr>
              <w:t>.1.1</w:t>
            </w:r>
          </w:p>
        </w:tc>
        <w:tc>
          <w:tcPr>
            <w:tcW w:w="7887" w:type="dxa"/>
            <w:gridSpan w:val="4"/>
            <w:tcBorders>
              <w:top w:val="nil"/>
              <w:left w:val="nil"/>
              <w:bottom w:val="nil"/>
              <w:right w:val="nil"/>
            </w:tcBorders>
          </w:tcPr>
          <w:p w14:paraId="27D0B76E" w14:textId="27114459" w:rsidR="00A05599" w:rsidRDefault="00173C95" w:rsidP="00A05599">
            <w:pPr>
              <w:spacing w:line="360" w:lineRule="auto"/>
              <w:jc w:val="both"/>
              <w:rPr>
                <w:rFonts w:ascii="Arial" w:hAnsi="Arial" w:cs="Arial"/>
              </w:rPr>
            </w:pPr>
            <w:r>
              <w:rPr>
                <w:rFonts w:ascii="Arial" w:hAnsi="Arial" w:cs="Arial"/>
              </w:rPr>
              <w:t>Senior Manager</w:t>
            </w:r>
            <w:r w:rsidR="00A05599" w:rsidRPr="00A05599">
              <w:rPr>
                <w:rFonts w:ascii="Arial" w:hAnsi="Arial" w:cs="Arial"/>
              </w:rPr>
              <w:t>s must ensure compliance with all the relevant policies and procedures, as it relates to employment contracts, for the aforementioned employment categories.</w:t>
            </w:r>
          </w:p>
        </w:tc>
      </w:tr>
      <w:tr w:rsidR="00A05599" w14:paraId="07EB0FC5" w14:textId="77777777" w:rsidTr="00A05599">
        <w:tc>
          <w:tcPr>
            <w:tcW w:w="1129" w:type="dxa"/>
            <w:tcBorders>
              <w:top w:val="nil"/>
              <w:left w:val="nil"/>
              <w:bottom w:val="nil"/>
              <w:right w:val="nil"/>
            </w:tcBorders>
          </w:tcPr>
          <w:p w14:paraId="37BD1429" w14:textId="77777777" w:rsidR="00A05599" w:rsidRDefault="00A05599" w:rsidP="00A05599">
            <w:pPr>
              <w:spacing w:line="360" w:lineRule="auto"/>
              <w:jc w:val="both"/>
              <w:rPr>
                <w:rFonts w:ascii="Arial" w:hAnsi="Arial" w:cs="Arial"/>
              </w:rPr>
            </w:pPr>
          </w:p>
        </w:tc>
        <w:tc>
          <w:tcPr>
            <w:tcW w:w="7887" w:type="dxa"/>
            <w:gridSpan w:val="4"/>
            <w:tcBorders>
              <w:top w:val="nil"/>
              <w:left w:val="nil"/>
              <w:bottom w:val="nil"/>
              <w:right w:val="nil"/>
            </w:tcBorders>
          </w:tcPr>
          <w:p w14:paraId="6BBB34F2" w14:textId="77777777" w:rsidR="00A05599" w:rsidRDefault="00A05599" w:rsidP="00A05599">
            <w:pPr>
              <w:spacing w:line="360" w:lineRule="auto"/>
              <w:jc w:val="both"/>
              <w:rPr>
                <w:rFonts w:ascii="Arial" w:hAnsi="Arial" w:cs="Arial"/>
              </w:rPr>
            </w:pPr>
          </w:p>
        </w:tc>
      </w:tr>
      <w:tr w:rsidR="00A05599" w14:paraId="5A817611" w14:textId="77777777" w:rsidTr="00A05599">
        <w:tc>
          <w:tcPr>
            <w:tcW w:w="1129" w:type="dxa"/>
            <w:tcBorders>
              <w:top w:val="nil"/>
              <w:left w:val="nil"/>
              <w:bottom w:val="nil"/>
              <w:right w:val="nil"/>
            </w:tcBorders>
          </w:tcPr>
          <w:p w14:paraId="5FC8A2C0" w14:textId="3F7F4F8D" w:rsidR="00A05599" w:rsidRPr="00A05599" w:rsidRDefault="000139BB" w:rsidP="00A05599">
            <w:pPr>
              <w:spacing w:line="360" w:lineRule="auto"/>
              <w:jc w:val="both"/>
              <w:rPr>
                <w:rFonts w:ascii="Arial" w:hAnsi="Arial" w:cs="Arial"/>
                <w:b/>
                <w:i/>
              </w:rPr>
            </w:pPr>
            <w:r>
              <w:rPr>
                <w:rFonts w:ascii="Arial" w:hAnsi="Arial" w:cs="Arial"/>
                <w:b/>
                <w:i/>
              </w:rPr>
              <w:t>3</w:t>
            </w:r>
            <w:r w:rsidR="00A05599">
              <w:rPr>
                <w:rFonts w:ascii="Arial" w:hAnsi="Arial" w:cs="Arial"/>
                <w:b/>
                <w:i/>
              </w:rPr>
              <w:t>.2</w:t>
            </w:r>
          </w:p>
        </w:tc>
        <w:tc>
          <w:tcPr>
            <w:tcW w:w="7887" w:type="dxa"/>
            <w:gridSpan w:val="4"/>
            <w:tcBorders>
              <w:top w:val="nil"/>
              <w:left w:val="nil"/>
              <w:bottom w:val="nil"/>
              <w:right w:val="nil"/>
            </w:tcBorders>
          </w:tcPr>
          <w:p w14:paraId="2F1883B5" w14:textId="324D56FA" w:rsidR="00A05599" w:rsidRPr="00A05599" w:rsidRDefault="00A05599" w:rsidP="00A05599">
            <w:pPr>
              <w:spacing w:line="360" w:lineRule="auto"/>
              <w:jc w:val="both"/>
              <w:rPr>
                <w:rFonts w:ascii="Arial" w:hAnsi="Arial" w:cs="Arial"/>
                <w:b/>
                <w:i/>
                <w:u w:val="single"/>
              </w:rPr>
            </w:pPr>
            <w:r>
              <w:rPr>
                <w:rFonts w:ascii="Arial" w:hAnsi="Arial" w:cs="Arial"/>
                <w:b/>
                <w:i/>
                <w:u w:val="single"/>
              </w:rPr>
              <w:t>Controls:</w:t>
            </w:r>
          </w:p>
        </w:tc>
      </w:tr>
      <w:tr w:rsidR="00A05599" w14:paraId="0F65ECD9" w14:textId="77777777" w:rsidTr="00A05599">
        <w:tc>
          <w:tcPr>
            <w:tcW w:w="1129" w:type="dxa"/>
            <w:tcBorders>
              <w:top w:val="nil"/>
              <w:left w:val="nil"/>
              <w:bottom w:val="nil"/>
              <w:right w:val="nil"/>
            </w:tcBorders>
          </w:tcPr>
          <w:p w14:paraId="116CE6CB" w14:textId="77777777" w:rsidR="00A05599" w:rsidRDefault="00A05599" w:rsidP="00A05599">
            <w:pPr>
              <w:spacing w:line="360" w:lineRule="auto"/>
              <w:jc w:val="both"/>
              <w:rPr>
                <w:rFonts w:ascii="Arial" w:hAnsi="Arial" w:cs="Arial"/>
              </w:rPr>
            </w:pPr>
          </w:p>
        </w:tc>
        <w:tc>
          <w:tcPr>
            <w:tcW w:w="7887" w:type="dxa"/>
            <w:gridSpan w:val="4"/>
            <w:tcBorders>
              <w:top w:val="nil"/>
              <w:left w:val="nil"/>
              <w:bottom w:val="nil"/>
              <w:right w:val="nil"/>
            </w:tcBorders>
          </w:tcPr>
          <w:p w14:paraId="19DEB22B" w14:textId="77777777" w:rsidR="00A05599" w:rsidRDefault="00A05599" w:rsidP="00A05599">
            <w:pPr>
              <w:spacing w:line="360" w:lineRule="auto"/>
              <w:jc w:val="both"/>
              <w:rPr>
                <w:rFonts w:ascii="Arial" w:hAnsi="Arial" w:cs="Arial"/>
              </w:rPr>
            </w:pPr>
          </w:p>
        </w:tc>
      </w:tr>
      <w:tr w:rsidR="00A05599" w14:paraId="27E92F97" w14:textId="77777777" w:rsidTr="00A05599">
        <w:tc>
          <w:tcPr>
            <w:tcW w:w="1129" w:type="dxa"/>
            <w:tcBorders>
              <w:top w:val="nil"/>
              <w:left w:val="nil"/>
              <w:bottom w:val="nil"/>
              <w:right w:val="nil"/>
            </w:tcBorders>
          </w:tcPr>
          <w:p w14:paraId="543BF069" w14:textId="6E3D20CE" w:rsidR="00A05599" w:rsidRDefault="000139BB" w:rsidP="00A05599">
            <w:pPr>
              <w:spacing w:line="360" w:lineRule="auto"/>
              <w:jc w:val="both"/>
              <w:rPr>
                <w:rFonts w:ascii="Arial" w:hAnsi="Arial" w:cs="Arial"/>
              </w:rPr>
            </w:pPr>
            <w:r>
              <w:rPr>
                <w:rFonts w:ascii="Arial" w:hAnsi="Arial" w:cs="Arial"/>
              </w:rPr>
              <w:t>3</w:t>
            </w:r>
            <w:r w:rsidR="00A05599">
              <w:rPr>
                <w:rFonts w:ascii="Arial" w:hAnsi="Arial" w:cs="Arial"/>
              </w:rPr>
              <w:t>.2.1</w:t>
            </w:r>
          </w:p>
        </w:tc>
        <w:tc>
          <w:tcPr>
            <w:tcW w:w="7887" w:type="dxa"/>
            <w:gridSpan w:val="4"/>
            <w:tcBorders>
              <w:top w:val="nil"/>
              <w:left w:val="nil"/>
              <w:bottom w:val="nil"/>
              <w:right w:val="nil"/>
            </w:tcBorders>
          </w:tcPr>
          <w:p w14:paraId="1A82D319" w14:textId="6B8E0CF8" w:rsidR="00A05599" w:rsidRDefault="00173C95" w:rsidP="00A05599">
            <w:pPr>
              <w:spacing w:line="360" w:lineRule="auto"/>
              <w:jc w:val="both"/>
              <w:rPr>
                <w:rFonts w:ascii="Arial" w:hAnsi="Arial" w:cs="Arial"/>
              </w:rPr>
            </w:pPr>
            <w:r>
              <w:rPr>
                <w:rFonts w:ascii="Arial" w:hAnsi="Arial" w:cs="Arial"/>
              </w:rPr>
              <w:t>Senior Manager</w:t>
            </w:r>
            <w:r w:rsidR="00A05599" w:rsidRPr="00A05599">
              <w:rPr>
                <w:rFonts w:ascii="Arial" w:hAnsi="Arial" w:cs="Arial"/>
              </w:rPr>
              <w:t>s must ensure that the employment contracts for the aforementioned categories are in line with the applicable HR policies, and must in conjunction with the Administration, Monitoring and Evaluation Directorate (AME), ensure compliance.</w:t>
            </w:r>
          </w:p>
        </w:tc>
      </w:tr>
      <w:tr w:rsidR="00A05599" w14:paraId="48338F02" w14:textId="77777777" w:rsidTr="00A05599">
        <w:tc>
          <w:tcPr>
            <w:tcW w:w="1129" w:type="dxa"/>
            <w:tcBorders>
              <w:top w:val="nil"/>
              <w:left w:val="nil"/>
              <w:bottom w:val="nil"/>
              <w:right w:val="nil"/>
            </w:tcBorders>
          </w:tcPr>
          <w:p w14:paraId="37D36E9A" w14:textId="77777777" w:rsidR="00A05599" w:rsidRDefault="00A05599" w:rsidP="00A05599">
            <w:pPr>
              <w:spacing w:line="360" w:lineRule="auto"/>
              <w:jc w:val="both"/>
              <w:rPr>
                <w:rFonts w:ascii="Arial" w:hAnsi="Arial" w:cs="Arial"/>
              </w:rPr>
            </w:pPr>
          </w:p>
        </w:tc>
        <w:tc>
          <w:tcPr>
            <w:tcW w:w="7887" w:type="dxa"/>
            <w:gridSpan w:val="4"/>
            <w:tcBorders>
              <w:top w:val="nil"/>
              <w:left w:val="nil"/>
              <w:bottom w:val="nil"/>
              <w:right w:val="nil"/>
            </w:tcBorders>
          </w:tcPr>
          <w:p w14:paraId="4546CD02" w14:textId="77777777" w:rsidR="00A05599" w:rsidRDefault="00A05599" w:rsidP="00A05599">
            <w:pPr>
              <w:spacing w:line="360" w:lineRule="auto"/>
              <w:jc w:val="both"/>
              <w:rPr>
                <w:rFonts w:ascii="Arial" w:hAnsi="Arial" w:cs="Arial"/>
              </w:rPr>
            </w:pPr>
          </w:p>
        </w:tc>
      </w:tr>
      <w:tr w:rsidR="00A05599" w14:paraId="639B67EB" w14:textId="77777777" w:rsidTr="00A05599">
        <w:tc>
          <w:tcPr>
            <w:tcW w:w="1129" w:type="dxa"/>
            <w:tcBorders>
              <w:top w:val="nil"/>
              <w:left w:val="nil"/>
              <w:bottom w:val="nil"/>
              <w:right w:val="nil"/>
            </w:tcBorders>
          </w:tcPr>
          <w:p w14:paraId="0B7A64A0" w14:textId="5891183D" w:rsidR="00A05599" w:rsidRDefault="000139BB" w:rsidP="00A05599">
            <w:pPr>
              <w:spacing w:line="360" w:lineRule="auto"/>
              <w:jc w:val="both"/>
              <w:rPr>
                <w:rFonts w:ascii="Arial" w:hAnsi="Arial" w:cs="Arial"/>
              </w:rPr>
            </w:pPr>
            <w:r>
              <w:rPr>
                <w:rFonts w:ascii="Arial" w:hAnsi="Arial" w:cs="Arial"/>
              </w:rPr>
              <w:lastRenderedPageBreak/>
              <w:t>3</w:t>
            </w:r>
            <w:r w:rsidR="00A05599">
              <w:rPr>
                <w:rFonts w:ascii="Arial" w:hAnsi="Arial" w:cs="Arial"/>
              </w:rPr>
              <w:t>.2.2</w:t>
            </w:r>
          </w:p>
        </w:tc>
        <w:tc>
          <w:tcPr>
            <w:tcW w:w="7887" w:type="dxa"/>
            <w:gridSpan w:val="4"/>
            <w:tcBorders>
              <w:top w:val="nil"/>
              <w:left w:val="nil"/>
              <w:bottom w:val="nil"/>
              <w:right w:val="nil"/>
            </w:tcBorders>
          </w:tcPr>
          <w:p w14:paraId="7172FE87" w14:textId="3C3E647C" w:rsidR="00A05599" w:rsidRDefault="00A05599" w:rsidP="00A05599">
            <w:pPr>
              <w:spacing w:line="360" w:lineRule="auto"/>
              <w:jc w:val="both"/>
              <w:rPr>
                <w:rFonts w:ascii="Arial" w:hAnsi="Arial" w:cs="Arial"/>
              </w:rPr>
            </w:pPr>
            <w:r w:rsidRPr="00A05599">
              <w:rPr>
                <w:rFonts w:ascii="Arial" w:hAnsi="Arial" w:cs="Arial"/>
              </w:rPr>
              <w:t>The Administration, Monitoring and Evaluation Directorate must confirm if such proposed appointments are in line with the Municipal Systems Amendment Act (5 July 2011)</w:t>
            </w:r>
            <w:r>
              <w:rPr>
                <w:rFonts w:ascii="Arial" w:hAnsi="Arial" w:cs="Arial"/>
              </w:rPr>
              <w:t>.</w:t>
            </w:r>
          </w:p>
        </w:tc>
      </w:tr>
      <w:tr w:rsidR="00A05599" w14:paraId="53A17F2F" w14:textId="77777777" w:rsidTr="00A05599">
        <w:tc>
          <w:tcPr>
            <w:tcW w:w="1129" w:type="dxa"/>
            <w:tcBorders>
              <w:top w:val="nil"/>
              <w:left w:val="nil"/>
              <w:bottom w:val="nil"/>
              <w:right w:val="nil"/>
            </w:tcBorders>
          </w:tcPr>
          <w:p w14:paraId="5BEE8B58" w14:textId="77777777" w:rsidR="00A05599" w:rsidRDefault="00A05599" w:rsidP="00A05599">
            <w:pPr>
              <w:spacing w:line="360" w:lineRule="auto"/>
              <w:jc w:val="both"/>
              <w:rPr>
                <w:rFonts w:ascii="Arial" w:hAnsi="Arial" w:cs="Arial"/>
              </w:rPr>
            </w:pPr>
          </w:p>
        </w:tc>
        <w:tc>
          <w:tcPr>
            <w:tcW w:w="7887" w:type="dxa"/>
            <w:gridSpan w:val="4"/>
            <w:tcBorders>
              <w:top w:val="nil"/>
              <w:left w:val="nil"/>
              <w:bottom w:val="nil"/>
              <w:right w:val="nil"/>
            </w:tcBorders>
          </w:tcPr>
          <w:p w14:paraId="69649B2A" w14:textId="77777777" w:rsidR="00A05599" w:rsidRDefault="00A05599" w:rsidP="00A05599">
            <w:pPr>
              <w:spacing w:line="360" w:lineRule="auto"/>
              <w:jc w:val="both"/>
              <w:rPr>
                <w:rFonts w:ascii="Arial" w:hAnsi="Arial" w:cs="Arial"/>
              </w:rPr>
            </w:pPr>
          </w:p>
        </w:tc>
      </w:tr>
      <w:tr w:rsidR="00A05599" w14:paraId="5FC1662C" w14:textId="77777777" w:rsidTr="00A05599">
        <w:tc>
          <w:tcPr>
            <w:tcW w:w="1129" w:type="dxa"/>
            <w:tcBorders>
              <w:top w:val="nil"/>
              <w:left w:val="nil"/>
              <w:bottom w:val="nil"/>
              <w:right w:val="nil"/>
            </w:tcBorders>
          </w:tcPr>
          <w:p w14:paraId="7599219C" w14:textId="6F1D573A" w:rsidR="00A05599" w:rsidRDefault="000139BB" w:rsidP="00A05599">
            <w:pPr>
              <w:spacing w:line="360" w:lineRule="auto"/>
              <w:jc w:val="both"/>
              <w:rPr>
                <w:rFonts w:ascii="Arial" w:hAnsi="Arial" w:cs="Arial"/>
              </w:rPr>
            </w:pPr>
            <w:r>
              <w:rPr>
                <w:rFonts w:ascii="Arial" w:hAnsi="Arial" w:cs="Arial"/>
              </w:rPr>
              <w:t>3</w:t>
            </w:r>
            <w:r w:rsidR="00A05599">
              <w:rPr>
                <w:rFonts w:ascii="Arial" w:hAnsi="Arial" w:cs="Arial"/>
              </w:rPr>
              <w:t>.2.3</w:t>
            </w:r>
          </w:p>
        </w:tc>
        <w:tc>
          <w:tcPr>
            <w:tcW w:w="7887" w:type="dxa"/>
            <w:gridSpan w:val="4"/>
            <w:tcBorders>
              <w:top w:val="nil"/>
              <w:left w:val="nil"/>
              <w:bottom w:val="nil"/>
              <w:right w:val="nil"/>
            </w:tcBorders>
          </w:tcPr>
          <w:p w14:paraId="0EAB6153" w14:textId="4A702FA3" w:rsidR="00A05599" w:rsidRDefault="00A05599" w:rsidP="00A05599">
            <w:pPr>
              <w:spacing w:line="360" w:lineRule="auto"/>
              <w:jc w:val="both"/>
              <w:rPr>
                <w:rFonts w:ascii="Arial" w:hAnsi="Arial" w:cs="Arial"/>
              </w:rPr>
            </w:pPr>
            <w:r w:rsidRPr="00A05599">
              <w:rPr>
                <w:rFonts w:ascii="Arial" w:hAnsi="Arial" w:cs="Arial"/>
              </w:rPr>
              <w:t>The relevant recruitment notifications must be endorsed by the Budget &amp; Treasury Section for budget availability, after HR has confirmed compliance with the applicable HR policies.</w:t>
            </w:r>
          </w:p>
        </w:tc>
      </w:tr>
      <w:tr w:rsidR="00A05599" w14:paraId="0255FD36" w14:textId="77777777" w:rsidTr="00A05599">
        <w:tc>
          <w:tcPr>
            <w:tcW w:w="1129" w:type="dxa"/>
            <w:tcBorders>
              <w:top w:val="nil"/>
              <w:left w:val="nil"/>
              <w:bottom w:val="nil"/>
              <w:right w:val="nil"/>
            </w:tcBorders>
          </w:tcPr>
          <w:p w14:paraId="6D3415BF" w14:textId="77777777" w:rsidR="00A05599" w:rsidRDefault="00A05599" w:rsidP="00A05599">
            <w:pPr>
              <w:spacing w:line="360" w:lineRule="auto"/>
              <w:jc w:val="both"/>
              <w:rPr>
                <w:rFonts w:ascii="Arial" w:hAnsi="Arial" w:cs="Arial"/>
              </w:rPr>
            </w:pPr>
          </w:p>
        </w:tc>
        <w:tc>
          <w:tcPr>
            <w:tcW w:w="7887" w:type="dxa"/>
            <w:gridSpan w:val="4"/>
            <w:tcBorders>
              <w:top w:val="nil"/>
              <w:left w:val="nil"/>
              <w:bottom w:val="nil"/>
              <w:right w:val="nil"/>
            </w:tcBorders>
          </w:tcPr>
          <w:p w14:paraId="02333A73" w14:textId="77777777" w:rsidR="00A05599" w:rsidRDefault="00A05599" w:rsidP="00A05599">
            <w:pPr>
              <w:spacing w:line="360" w:lineRule="auto"/>
              <w:jc w:val="both"/>
              <w:rPr>
                <w:rFonts w:ascii="Arial" w:hAnsi="Arial" w:cs="Arial"/>
              </w:rPr>
            </w:pPr>
          </w:p>
        </w:tc>
      </w:tr>
      <w:tr w:rsidR="00A05599" w14:paraId="78C26935" w14:textId="77777777" w:rsidTr="00A05599">
        <w:tc>
          <w:tcPr>
            <w:tcW w:w="1129" w:type="dxa"/>
            <w:tcBorders>
              <w:top w:val="nil"/>
              <w:left w:val="nil"/>
              <w:bottom w:val="nil"/>
              <w:right w:val="nil"/>
            </w:tcBorders>
          </w:tcPr>
          <w:p w14:paraId="37DFB346" w14:textId="79FEBD93" w:rsidR="00A05599" w:rsidRPr="00A05599" w:rsidRDefault="000139BB" w:rsidP="00A05599">
            <w:pPr>
              <w:spacing w:line="360" w:lineRule="auto"/>
              <w:jc w:val="both"/>
              <w:rPr>
                <w:rFonts w:ascii="Arial" w:hAnsi="Arial" w:cs="Arial"/>
                <w:b/>
              </w:rPr>
            </w:pPr>
            <w:r>
              <w:rPr>
                <w:rFonts w:ascii="Arial" w:hAnsi="Arial" w:cs="Arial"/>
                <w:b/>
              </w:rPr>
              <w:t>4</w:t>
            </w:r>
            <w:r w:rsidR="00A05599">
              <w:rPr>
                <w:rFonts w:ascii="Arial" w:hAnsi="Arial" w:cs="Arial"/>
                <w:b/>
              </w:rPr>
              <w:t>.</w:t>
            </w:r>
          </w:p>
        </w:tc>
        <w:tc>
          <w:tcPr>
            <w:tcW w:w="7887" w:type="dxa"/>
            <w:gridSpan w:val="4"/>
            <w:tcBorders>
              <w:top w:val="nil"/>
              <w:left w:val="nil"/>
              <w:bottom w:val="nil"/>
              <w:right w:val="nil"/>
            </w:tcBorders>
          </w:tcPr>
          <w:p w14:paraId="1BED46D0" w14:textId="16B242BE" w:rsidR="00A05599" w:rsidRPr="00A05599" w:rsidRDefault="00A05599" w:rsidP="00A05599">
            <w:pPr>
              <w:spacing w:line="360" w:lineRule="auto"/>
              <w:jc w:val="both"/>
              <w:rPr>
                <w:rFonts w:ascii="Arial" w:hAnsi="Arial" w:cs="Arial"/>
                <w:b/>
                <w:u w:val="single"/>
              </w:rPr>
            </w:pPr>
            <w:r>
              <w:rPr>
                <w:rFonts w:ascii="Arial" w:hAnsi="Arial" w:cs="Arial"/>
                <w:b/>
                <w:u w:val="single"/>
              </w:rPr>
              <w:t>TRAVEL CLAIMS</w:t>
            </w:r>
          </w:p>
        </w:tc>
      </w:tr>
      <w:tr w:rsidR="00A05599" w14:paraId="4D8218C7" w14:textId="77777777" w:rsidTr="002031D3">
        <w:tc>
          <w:tcPr>
            <w:tcW w:w="1129" w:type="dxa"/>
            <w:tcBorders>
              <w:top w:val="nil"/>
              <w:left w:val="nil"/>
              <w:bottom w:val="nil"/>
              <w:right w:val="nil"/>
            </w:tcBorders>
          </w:tcPr>
          <w:p w14:paraId="554B19AD" w14:textId="77777777" w:rsidR="00A05599" w:rsidRDefault="00A05599" w:rsidP="00A05599">
            <w:pPr>
              <w:spacing w:line="360" w:lineRule="auto"/>
              <w:jc w:val="both"/>
              <w:rPr>
                <w:rFonts w:ascii="Arial" w:hAnsi="Arial" w:cs="Arial"/>
              </w:rPr>
            </w:pPr>
          </w:p>
        </w:tc>
        <w:tc>
          <w:tcPr>
            <w:tcW w:w="7887" w:type="dxa"/>
            <w:gridSpan w:val="4"/>
            <w:tcBorders>
              <w:top w:val="nil"/>
              <w:left w:val="nil"/>
              <w:bottom w:val="nil"/>
              <w:right w:val="nil"/>
            </w:tcBorders>
          </w:tcPr>
          <w:p w14:paraId="3D24F2C4" w14:textId="77777777" w:rsidR="00A05599" w:rsidRDefault="00A05599" w:rsidP="00A05599">
            <w:pPr>
              <w:spacing w:line="360" w:lineRule="auto"/>
              <w:jc w:val="both"/>
              <w:rPr>
                <w:rFonts w:ascii="Arial" w:hAnsi="Arial" w:cs="Arial"/>
              </w:rPr>
            </w:pPr>
          </w:p>
        </w:tc>
      </w:tr>
      <w:tr w:rsidR="00A05599" w14:paraId="0E52AC02" w14:textId="77777777" w:rsidTr="002031D3">
        <w:tc>
          <w:tcPr>
            <w:tcW w:w="1129" w:type="dxa"/>
            <w:tcBorders>
              <w:top w:val="nil"/>
              <w:left w:val="nil"/>
              <w:bottom w:val="nil"/>
              <w:right w:val="nil"/>
            </w:tcBorders>
          </w:tcPr>
          <w:p w14:paraId="2752970A" w14:textId="7E59D024" w:rsidR="00A05599" w:rsidRPr="00A05599" w:rsidRDefault="000139BB" w:rsidP="00A05599">
            <w:pPr>
              <w:spacing w:line="360" w:lineRule="auto"/>
              <w:jc w:val="both"/>
              <w:rPr>
                <w:rFonts w:ascii="Arial" w:hAnsi="Arial" w:cs="Arial"/>
                <w:b/>
                <w:i/>
              </w:rPr>
            </w:pPr>
            <w:r>
              <w:rPr>
                <w:rFonts w:ascii="Arial" w:hAnsi="Arial" w:cs="Arial"/>
                <w:b/>
                <w:i/>
              </w:rPr>
              <w:t>4</w:t>
            </w:r>
            <w:r w:rsidR="00A05599">
              <w:rPr>
                <w:rFonts w:ascii="Arial" w:hAnsi="Arial" w:cs="Arial"/>
                <w:b/>
                <w:i/>
              </w:rPr>
              <w:t>.1</w:t>
            </w:r>
          </w:p>
        </w:tc>
        <w:tc>
          <w:tcPr>
            <w:tcW w:w="7887" w:type="dxa"/>
            <w:gridSpan w:val="4"/>
            <w:tcBorders>
              <w:top w:val="nil"/>
              <w:left w:val="nil"/>
              <w:bottom w:val="nil"/>
              <w:right w:val="nil"/>
            </w:tcBorders>
          </w:tcPr>
          <w:p w14:paraId="26791621" w14:textId="20BE3C73" w:rsidR="00A05599" w:rsidRPr="00A05599" w:rsidRDefault="00A05599" w:rsidP="00A05599">
            <w:pPr>
              <w:spacing w:line="360" w:lineRule="auto"/>
              <w:jc w:val="both"/>
              <w:rPr>
                <w:rFonts w:ascii="Arial" w:hAnsi="Arial" w:cs="Arial"/>
                <w:b/>
                <w:i/>
                <w:u w:val="single"/>
              </w:rPr>
            </w:pPr>
            <w:r>
              <w:rPr>
                <w:rFonts w:ascii="Arial" w:hAnsi="Arial" w:cs="Arial"/>
                <w:b/>
                <w:i/>
                <w:u w:val="single"/>
              </w:rPr>
              <w:t>Measure:</w:t>
            </w:r>
          </w:p>
        </w:tc>
      </w:tr>
      <w:tr w:rsidR="00A05599" w14:paraId="74901C09" w14:textId="77777777" w:rsidTr="002031D3">
        <w:tc>
          <w:tcPr>
            <w:tcW w:w="1129" w:type="dxa"/>
            <w:tcBorders>
              <w:top w:val="nil"/>
              <w:left w:val="nil"/>
              <w:bottom w:val="nil"/>
              <w:right w:val="nil"/>
            </w:tcBorders>
          </w:tcPr>
          <w:p w14:paraId="149D8F2A" w14:textId="77777777" w:rsidR="00A05599" w:rsidRDefault="00A05599" w:rsidP="00A05599">
            <w:pPr>
              <w:spacing w:line="360" w:lineRule="auto"/>
              <w:jc w:val="both"/>
              <w:rPr>
                <w:rFonts w:ascii="Arial" w:hAnsi="Arial" w:cs="Arial"/>
              </w:rPr>
            </w:pPr>
          </w:p>
        </w:tc>
        <w:tc>
          <w:tcPr>
            <w:tcW w:w="7887" w:type="dxa"/>
            <w:gridSpan w:val="4"/>
            <w:tcBorders>
              <w:top w:val="nil"/>
              <w:left w:val="nil"/>
              <w:bottom w:val="nil"/>
              <w:right w:val="nil"/>
            </w:tcBorders>
          </w:tcPr>
          <w:p w14:paraId="7B89E7D7" w14:textId="77777777" w:rsidR="00A05599" w:rsidRDefault="00A05599" w:rsidP="00A05599">
            <w:pPr>
              <w:spacing w:line="360" w:lineRule="auto"/>
              <w:jc w:val="both"/>
              <w:rPr>
                <w:rFonts w:ascii="Arial" w:hAnsi="Arial" w:cs="Arial"/>
              </w:rPr>
            </w:pPr>
          </w:p>
        </w:tc>
      </w:tr>
      <w:tr w:rsidR="00A05599" w14:paraId="2355F421" w14:textId="77777777" w:rsidTr="002031D3">
        <w:tc>
          <w:tcPr>
            <w:tcW w:w="1129" w:type="dxa"/>
            <w:tcBorders>
              <w:top w:val="nil"/>
              <w:left w:val="nil"/>
              <w:bottom w:val="nil"/>
              <w:right w:val="nil"/>
            </w:tcBorders>
          </w:tcPr>
          <w:p w14:paraId="57908C10" w14:textId="595ECCD1" w:rsidR="00A05599" w:rsidRDefault="000139BB" w:rsidP="00A05599">
            <w:pPr>
              <w:spacing w:line="360" w:lineRule="auto"/>
              <w:jc w:val="both"/>
              <w:rPr>
                <w:rFonts w:ascii="Arial" w:hAnsi="Arial" w:cs="Arial"/>
              </w:rPr>
            </w:pPr>
            <w:r>
              <w:rPr>
                <w:rFonts w:ascii="Arial" w:hAnsi="Arial" w:cs="Arial"/>
              </w:rPr>
              <w:t>4</w:t>
            </w:r>
            <w:r w:rsidR="002031D3">
              <w:rPr>
                <w:rFonts w:ascii="Arial" w:hAnsi="Arial" w:cs="Arial"/>
              </w:rPr>
              <w:t>.1.1</w:t>
            </w:r>
          </w:p>
        </w:tc>
        <w:tc>
          <w:tcPr>
            <w:tcW w:w="7887" w:type="dxa"/>
            <w:gridSpan w:val="4"/>
            <w:tcBorders>
              <w:top w:val="nil"/>
              <w:left w:val="nil"/>
              <w:bottom w:val="nil"/>
              <w:right w:val="nil"/>
            </w:tcBorders>
          </w:tcPr>
          <w:p w14:paraId="5F5A3952" w14:textId="780C422E" w:rsidR="00A05599" w:rsidRDefault="002031D3" w:rsidP="00A05599">
            <w:pPr>
              <w:spacing w:line="360" w:lineRule="auto"/>
              <w:jc w:val="both"/>
              <w:rPr>
                <w:rFonts w:ascii="Arial" w:hAnsi="Arial" w:cs="Arial"/>
              </w:rPr>
            </w:pPr>
            <w:r w:rsidRPr="002031D3">
              <w:rPr>
                <w:rFonts w:ascii="Arial" w:hAnsi="Arial" w:cs="Arial"/>
              </w:rPr>
              <w:t>Ensure effective control over travel claims.</w:t>
            </w:r>
          </w:p>
        </w:tc>
      </w:tr>
      <w:tr w:rsidR="00A05599" w14:paraId="07F3A8DF" w14:textId="77777777" w:rsidTr="002031D3">
        <w:tc>
          <w:tcPr>
            <w:tcW w:w="1129" w:type="dxa"/>
            <w:tcBorders>
              <w:top w:val="nil"/>
              <w:left w:val="nil"/>
              <w:bottom w:val="nil"/>
              <w:right w:val="nil"/>
            </w:tcBorders>
          </w:tcPr>
          <w:p w14:paraId="6B323928" w14:textId="77777777" w:rsidR="00A05599" w:rsidRDefault="00A05599" w:rsidP="00A05599">
            <w:pPr>
              <w:spacing w:line="360" w:lineRule="auto"/>
              <w:jc w:val="both"/>
              <w:rPr>
                <w:rFonts w:ascii="Arial" w:hAnsi="Arial" w:cs="Arial"/>
              </w:rPr>
            </w:pPr>
          </w:p>
        </w:tc>
        <w:tc>
          <w:tcPr>
            <w:tcW w:w="7887" w:type="dxa"/>
            <w:gridSpan w:val="4"/>
            <w:tcBorders>
              <w:top w:val="nil"/>
              <w:left w:val="nil"/>
              <w:bottom w:val="nil"/>
              <w:right w:val="nil"/>
            </w:tcBorders>
          </w:tcPr>
          <w:p w14:paraId="00C7B191" w14:textId="77777777" w:rsidR="00A05599" w:rsidRDefault="00A05599" w:rsidP="00A05599">
            <w:pPr>
              <w:spacing w:line="360" w:lineRule="auto"/>
              <w:jc w:val="both"/>
              <w:rPr>
                <w:rFonts w:ascii="Arial" w:hAnsi="Arial" w:cs="Arial"/>
              </w:rPr>
            </w:pPr>
          </w:p>
        </w:tc>
      </w:tr>
      <w:tr w:rsidR="00A05599" w14:paraId="5A482609" w14:textId="77777777" w:rsidTr="002031D3">
        <w:tc>
          <w:tcPr>
            <w:tcW w:w="1129" w:type="dxa"/>
            <w:tcBorders>
              <w:top w:val="nil"/>
              <w:left w:val="nil"/>
              <w:bottom w:val="nil"/>
              <w:right w:val="nil"/>
            </w:tcBorders>
          </w:tcPr>
          <w:p w14:paraId="29A23866" w14:textId="5350BE7D" w:rsidR="00A05599" w:rsidRPr="00A05599" w:rsidRDefault="000139BB" w:rsidP="00A05599">
            <w:pPr>
              <w:spacing w:line="360" w:lineRule="auto"/>
              <w:jc w:val="both"/>
              <w:rPr>
                <w:rFonts w:ascii="Arial" w:hAnsi="Arial" w:cs="Arial"/>
                <w:b/>
                <w:i/>
              </w:rPr>
            </w:pPr>
            <w:r>
              <w:rPr>
                <w:rFonts w:ascii="Arial" w:hAnsi="Arial" w:cs="Arial"/>
                <w:b/>
                <w:i/>
              </w:rPr>
              <w:t>4</w:t>
            </w:r>
            <w:r w:rsidR="00A05599">
              <w:rPr>
                <w:rFonts w:ascii="Arial" w:hAnsi="Arial" w:cs="Arial"/>
                <w:b/>
                <w:i/>
              </w:rPr>
              <w:t>.2</w:t>
            </w:r>
          </w:p>
        </w:tc>
        <w:tc>
          <w:tcPr>
            <w:tcW w:w="7887" w:type="dxa"/>
            <w:gridSpan w:val="4"/>
            <w:tcBorders>
              <w:top w:val="nil"/>
              <w:left w:val="nil"/>
              <w:bottom w:val="nil"/>
              <w:right w:val="nil"/>
            </w:tcBorders>
          </w:tcPr>
          <w:p w14:paraId="4F5A67AD" w14:textId="6A106505" w:rsidR="00A05599" w:rsidRPr="00A05599" w:rsidRDefault="00A05599" w:rsidP="00A05599">
            <w:pPr>
              <w:spacing w:line="360" w:lineRule="auto"/>
              <w:jc w:val="both"/>
              <w:rPr>
                <w:rFonts w:ascii="Arial" w:hAnsi="Arial" w:cs="Arial"/>
                <w:b/>
                <w:i/>
                <w:u w:val="single"/>
              </w:rPr>
            </w:pPr>
            <w:r>
              <w:rPr>
                <w:rFonts w:ascii="Arial" w:hAnsi="Arial" w:cs="Arial"/>
                <w:b/>
                <w:i/>
                <w:u w:val="single"/>
              </w:rPr>
              <w:t>Controls:</w:t>
            </w:r>
          </w:p>
        </w:tc>
      </w:tr>
      <w:tr w:rsidR="00A05599" w14:paraId="3C79C790" w14:textId="77777777" w:rsidTr="002031D3">
        <w:tc>
          <w:tcPr>
            <w:tcW w:w="1129" w:type="dxa"/>
            <w:tcBorders>
              <w:top w:val="nil"/>
              <w:left w:val="nil"/>
              <w:bottom w:val="nil"/>
              <w:right w:val="nil"/>
            </w:tcBorders>
          </w:tcPr>
          <w:p w14:paraId="1CE802AF" w14:textId="77777777" w:rsidR="00A05599" w:rsidRDefault="00A05599" w:rsidP="00A05599">
            <w:pPr>
              <w:spacing w:line="360" w:lineRule="auto"/>
              <w:jc w:val="both"/>
              <w:rPr>
                <w:rFonts w:ascii="Arial" w:hAnsi="Arial" w:cs="Arial"/>
              </w:rPr>
            </w:pPr>
          </w:p>
        </w:tc>
        <w:tc>
          <w:tcPr>
            <w:tcW w:w="7887" w:type="dxa"/>
            <w:gridSpan w:val="4"/>
            <w:tcBorders>
              <w:top w:val="nil"/>
              <w:left w:val="nil"/>
              <w:bottom w:val="nil"/>
              <w:right w:val="nil"/>
            </w:tcBorders>
          </w:tcPr>
          <w:p w14:paraId="0BBBBE22" w14:textId="77777777" w:rsidR="00A05599" w:rsidRDefault="00A05599" w:rsidP="00A05599">
            <w:pPr>
              <w:spacing w:line="360" w:lineRule="auto"/>
              <w:jc w:val="both"/>
              <w:rPr>
                <w:rFonts w:ascii="Arial" w:hAnsi="Arial" w:cs="Arial"/>
              </w:rPr>
            </w:pPr>
          </w:p>
        </w:tc>
      </w:tr>
      <w:tr w:rsidR="00A05599" w14:paraId="039BF7F6" w14:textId="77777777" w:rsidTr="002031D3">
        <w:tc>
          <w:tcPr>
            <w:tcW w:w="1129" w:type="dxa"/>
            <w:tcBorders>
              <w:top w:val="nil"/>
              <w:left w:val="nil"/>
              <w:bottom w:val="nil"/>
              <w:right w:val="nil"/>
            </w:tcBorders>
          </w:tcPr>
          <w:p w14:paraId="4E6108F6" w14:textId="2523BF18" w:rsidR="00A05599" w:rsidRDefault="000139BB" w:rsidP="00A05599">
            <w:pPr>
              <w:spacing w:line="360" w:lineRule="auto"/>
              <w:jc w:val="both"/>
              <w:rPr>
                <w:rFonts w:ascii="Arial" w:hAnsi="Arial" w:cs="Arial"/>
              </w:rPr>
            </w:pPr>
            <w:r>
              <w:rPr>
                <w:rFonts w:ascii="Arial" w:hAnsi="Arial" w:cs="Arial"/>
              </w:rPr>
              <w:t>4</w:t>
            </w:r>
            <w:r w:rsidR="002031D3">
              <w:rPr>
                <w:rFonts w:ascii="Arial" w:hAnsi="Arial" w:cs="Arial"/>
              </w:rPr>
              <w:t>.2.1</w:t>
            </w:r>
          </w:p>
        </w:tc>
        <w:tc>
          <w:tcPr>
            <w:tcW w:w="7887" w:type="dxa"/>
            <w:gridSpan w:val="4"/>
            <w:tcBorders>
              <w:top w:val="nil"/>
              <w:left w:val="nil"/>
              <w:bottom w:val="nil"/>
              <w:right w:val="nil"/>
            </w:tcBorders>
          </w:tcPr>
          <w:p w14:paraId="7BA1A74C" w14:textId="0812846B" w:rsidR="00A05599" w:rsidRDefault="00173C95" w:rsidP="00A05599">
            <w:pPr>
              <w:spacing w:line="360" w:lineRule="auto"/>
              <w:jc w:val="both"/>
              <w:rPr>
                <w:rFonts w:ascii="Arial" w:hAnsi="Arial" w:cs="Arial"/>
              </w:rPr>
            </w:pPr>
            <w:r>
              <w:rPr>
                <w:rFonts w:ascii="Arial" w:hAnsi="Arial" w:cs="Arial"/>
              </w:rPr>
              <w:t>Senior Managers</w:t>
            </w:r>
            <w:r w:rsidR="002031D3" w:rsidRPr="002031D3">
              <w:rPr>
                <w:rFonts w:ascii="Arial" w:hAnsi="Arial" w:cs="Arial"/>
              </w:rPr>
              <w:t xml:space="preserve"> must implement systems in their respective Directorates to ensure cost-effective and time efficient travelling. </w:t>
            </w:r>
          </w:p>
        </w:tc>
      </w:tr>
      <w:tr w:rsidR="00A05599" w14:paraId="37DD4B9A" w14:textId="77777777" w:rsidTr="002031D3">
        <w:tc>
          <w:tcPr>
            <w:tcW w:w="1129" w:type="dxa"/>
            <w:tcBorders>
              <w:top w:val="nil"/>
              <w:left w:val="nil"/>
              <w:bottom w:val="nil"/>
              <w:right w:val="nil"/>
            </w:tcBorders>
          </w:tcPr>
          <w:p w14:paraId="11845AD5" w14:textId="77777777" w:rsidR="00A05599" w:rsidRDefault="00A05599" w:rsidP="00A05599">
            <w:pPr>
              <w:spacing w:line="360" w:lineRule="auto"/>
              <w:jc w:val="both"/>
              <w:rPr>
                <w:rFonts w:ascii="Arial" w:hAnsi="Arial" w:cs="Arial"/>
              </w:rPr>
            </w:pPr>
          </w:p>
        </w:tc>
        <w:tc>
          <w:tcPr>
            <w:tcW w:w="7887" w:type="dxa"/>
            <w:gridSpan w:val="4"/>
            <w:tcBorders>
              <w:top w:val="nil"/>
              <w:left w:val="nil"/>
              <w:bottom w:val="nil"/>
              <w:right w:val="nil"/>
            </w:tcBorders>
          </w:tcPr>
          <w:p w14:paraId="1D9D5547" w14:textId="77777777" w:rsidR="00A05599" w:rsidRDefault="00A05599" w:rsidP="00A05599">
            <w:pPr>
              <w:spacing w:line="360" w:lineRule="auto"/>
              <w:jc w:val="both"/>
              <w:rPr>
                <w:rFonts w:ascii="Arial" w:hAnsi="Arial" w:cs="Arial"/>
              </w:rPr>
            </w:pPr>
          </w:p>
        </w:tc>
      </w:tr>
      <w:tr w:rsidR="00A05599" w14:paraId="313D1143" w14:textId="77777777" w:rsidTr="002031D3">
        <w:tc>
          <w:tcPr>
            <w:tcW w:w="1129" w:type="dxa"/>
            <w:tcBorders>
              <w:top w:val="nil"/>
              <w:left w:val="nil"/>
              <w:bottom w:val="nil"/>
              <w:right w:val="nil"/>
            </w:tcBorders>
          </w:tcPr>
          <w:p w14:paraId="3FAA1F5F" w14:textId="24F4D891" w:rsidR="00A05599" w:rsidRDefault="000139BB" w:rsidP="00A05599">
            <w:pPr>
              <w:spacing w:line="360" w:lineRule="auto"/>
              <w:jc w:val="both"/>
              <w:rPr>
                <w:rFonts w:ascii="Arial" w:hAnsi="Arial" w:cs="Arial"/>
              </w:rPr>
            </w:pPr>
            <w:r>
              <w:rPr>
                <w:rFonts w:ascii="Arial" w:hAnsi="Arial" w:cs="Arial"/>
              </w:rPr>
              <w:t>4</w:t>
            </w:r>
            <w:r w:rsidR="002031D3">
              <w:rPr>
                <w:rFonts w:ascii="Arial" w:hAnsi="Arial" w:cs="Arial"/>
              </w:rPr>
              <w:t>.2.2</w:t>
            </w:r>
          </w:p>
        </w:tc>
        <w:tc>
          <w:tcPr>
            <w:tcW w:w="7887" w:type="dxa"/>
            <w:gridSpan w:val="4"/>
            <w:tcBorders>
              <w:top w:val="nil"/>
              <w:left w:val="nil"/>
              <w:bottom w:val="nil"/>
              <w:right w:val="nil"/>
            </w:tcBorders>
          </w:tcPr>
          <w:p w14:paraId="7C8263D6" w14:textId="2F137D04" w:rsidR="00A05599" w:rsidRDefault="002031D3" w:rsidP="00A05599">
            <w:pPr>
              <w:spacing w:line="360" w:lineRule="auto"/>
              <w:jc w:val="both"/>
              <w:rPr>
                <w:rFonts w:ascii="Arial" w:hAnsi="Arial" w:cs="Arial"/>
              </w:rPr>
            </w:pPr>
            <w:r w:rsidRPr="002031D3">
              <w:rPr>
                <w:rFonts w:ascii="Arial" w:hAnsi="Arial" w:cs="Arial"/>
              </w:rPr>
              <w:t>Travelling must be pre-authorised by the appropriate delegated official, before such costs are incurred, whilst the said official must ensure that kilometres claimed are indeed justifiable.</w:t>
            </w:r>
          </w:p>
        </w:tc>
      </w:tr>
      <w:tr w:rsidR="00A05599" w14:paraId="3D83A666" w14:textId="77777777" w:rsidTr="002031D3">
        <w:tc>
          <w:tcPr>
            <w:tcW w:w="1129" w:type="dxa"/>
            <w:tcBorders>
              <w:top w:val="nil"/>
              <w:left w:val="nil"/>
              <w:bottom w:val="nil"/>
              <w:right w:val="nil"/>
            </w:tcBorders>
          </w:tcPr>
          <w:p w14:paraId="7D75129D" w14:textId="77777777" w:rsidR="00A05599" w:rsidRDefault="00A05599" w:rsidP="00A05599">
            <w:pPr>
              <w:spacing w:line="360" w:lineRule="auto"/>
              <w:jc w:val="both"/>
              <w:rPr>
                <w:rFonts w:ascii="Arial" w:hAnsi="Arial" w:cs="Arial"/>
              </w:rPr>
            </w:pPr>
          </w:p>
        </w:tc>
        <w:tc>
          <w:tcPr>
            <w:tcW w:w="7887" w:type="dxa"/>
            <w:gridSpan w:val="4"/>
            <w:tcBorders>
              <w:top w:val="nil"/>
              <w:left w:val="nil"/>
              <w:bottom w:val="nil"/>
              <w:right w:val="nil"/>
            </w:tcBorders>
          </w:tcPr>
          <w:p w14:paraId="0F57FCA3" w14:textId="77777777" w:rsidR="00A05599" w:rsidRDefault="00A05599" w:rsidP="00A05599">
            <w:pPr>
              <w:spacing w:line="360" w:lineRule="auto"/>
              <w:jc w:val="both"/>
              <w:rPr>
                <w:rFonts w:ascii="Arial" w:hAnsi="Arial" w:cs="Arial"/>
              </w:rPr>
            </w:pPr>
          </w:p>
        </w:tc>
      </w:tr>
      <w:tr w:rsidR="00A05599" w14:paraId="75829219" w14:textId="77777777" w:rsidTr="002031D3">
        <w:tc>
          <w:tcPr>
            <w:tcW w:w="1129" w:type="dxa"/>
            <w:tcBorders>
              <w:top w:val="nil"/>
              <w:left w:val="nil"/>
              <w:bottom w:val="nil"/>
              <w:right w:val="nil"/>
            </w:tcBorders>
          </w:tcPr>
          <w:p w14:paraId="7E935ED5" w14:textId="07AD14B0" w:rsidR="00A05599" w:rsidRDefault="000139BB" w:rsidP="00A05599">
            <w:pPr>
              <w:spacing w:line="360" w:lineRule="auto"/>
              <w:jc w:val="both"/>
              <w:rPr>
                <w:rFonts w:ascii="Arial" w:hAnsi="Arial" w:cs="Arial"/>
              </w:rPr>
            </w:pPr>
            <w:r>
              <w:rPr>
                <w:rFonts w:ascii="Arial" w:hAnsi="Arial" w:cs="Arial"/>
              </w:rPr>
              <w:t>4</w:t>
            </w:r>
            <w:r w:rsidR="002031D3">
              <w:rPr>
                <w:rFonts w:ascii="Arial" w:hAnsi="Arial" w:cs="Arial"/>
              </w:rPr>
              <w:t>.2.3</w:t>
            </w:r>
          </w:p>
        </w:tc>
        <w:tc>
          <w:tcPr>
            <w:tcW w:w="7887" w:type="dxa"/>
            <w:gridSpan w:val="4"/>
            <w:tcBorders>
              <w:top w:val="nil"/>
              <w:left w:val="nil"/>
              <w:bottom w:val="nil"/>
              <w:right w:val="nil"/>
            </w:tcBorders>
          </w:tcPr>
          <w:p w14:paraId="76AA1207" w14:textId="227DC2CE" w:rsidR="00A05599" w:rsidRDefault="002031D3" w:rsidP="00A05599">
            <w:pPr>
              <w:spacing w:line="360" w:lineRule="auto"/>
              <w:jc w:val="both"/>
              <w:rPr>
                <w:rFonts w:ascii="Arial" w:hAnsi="Arial" w:cs="Arial"/>
              </w:rPr>
            </w:pPr>
            <w:r w:rsidRPr="002031D3">
              <w:rPr>
                <w:rFonts w:ascii="Arial" w:hAnsi="Arial" w:cs="Arial"/>
              </w:rPr>
              <w:t xml:space="preserve">The respective </w:t>
            </w:r>
            <w:r w:rsidR="00173C95">
              <w:rPr>
                <w:rFonts w:ascii="Arial" w:hAnsi="Arial" w:cs="Arial"/>
              </w:rPr>
              <w:t>Senior Manager</w:t>
            </w:r>
            <w:r w:rsidRPr="002031D3">
              <w:rPr>
                <w:rFonts w:ascii="Arial" w:hAnsi="Arial" w:cs="Arial"/>
              </w:rPr>
              <w:t>s should exercise control over the distances travelled.</w:t>
            </w:r>
          </w:p>
        </w:tc>
      </w:tr>
      <w:tr w:rsidR="00A05599" w14:paraId="7CBA4284" w14:textId="77777777" w:rsidTr="002031D3">
        <w:tc>
          <w:tcPr>
            <w:tcW w:w="1129" w:type="dxa"/>
            <w:tcBorders>
              <w:top w:val="nil"/>
              <w:left w:val="nil"/>
              <w:bottom w:val="nil"/>
              <w:right w:val="nil"/>
            </w:tcBorders>
          </w:tcPr>
          <w:p w14:paraId="2D2BB727" w14:textId="77777777" w:rsidR="00A05599" w:rsidRDefault="00A05599" w:rsidP="00A05599">
            <w:pPr>
              <w:spacing w:line="360" w:lineRule="auto"/>
              <w:jc w:val="both"/>
              <w:rPr>
                <w:rFonts w:ascii="Arial" w:hAnsi="Arial" w:cs="Arial"/>
              </w:rPr>
            </w:pPr>
          </w:p>
        </w:tc>
        <w:tc>
          <w:tcPr>
            <w:tcW w:w="7887" w:type="dxa"/>
            <w:gridSpan w:val="4"/>
            <w:tcBorders>
              <w:top w:val="nil"/>
              <w:left w:val="nil"/>
              <w:bottom w:val="nil"/>
              <w:right w:val="nil"/>
            </w:tcBorders>
          </w:tcPr>
          <w:p w14:paraId="011E2691" w14:textId="77777777" w:rsidR="00A05599" w:rsidRDefault="00A05599" w:rsidP="00A05599">
            <w:pPr>
              <w:spacing w:line="360" w:lineRule="auto"/>
              <w:jc w:val="both"/>
              <w:rPr>
                <w:rFonts w:ascii="Arial" w:hAnsi="Arial" w:cs="Arial"/>
              </w:rPr>
            </w:pPr>
          </w:p>
        </w:tc>
      </w:tr>
      <w:tr w:rsidR="00A05599" w14:paraId="6C9D0F95" w14:textId="77777777" w:rsidTr="002031D3">
        <w:tc>
          <w:tcPr>
            <w:tcW w:w="1129" w:type="dxa"/>
            <w:tcBorders>
              <w:top w:val="nil"/>
              <w:left w:val="nil"/>
              <w:bottom w:val="nil"/>
              <w:right w:val="nil"/>
            </w:tcBorders>
          </w:tcPr>
          <w:p w14:paraId="47080D8D" w14:textId="7A8BB4DE" w:rsidR="00A05599" w:rsidRPr="002031D3" w:rsidRDefault="000139BB" w:rsidP="00A05599">
            <w:pPr>
              <w:spacing w:line="360" w:lineRule="auto"/>
              <w:jc w:val="both"/>
              <w:rPr>
                <w:rFonts w:ascii="Arial" w:hAnsi="Arial" w:cs="Arial"/>
                <w:b/>
              </w:rPr>
            </w:pPr>
            <w:r>
              <w:rPr>
                <w:rFonts w:ascii="Arial" w:hAnsi="Arial" w:cs="Arial"/>
                <w:b/>
              </w:rPr>
              <w:t>5</w:t>
            </w:r>
            <w:r w:rsidR="002031D3">
              <w:rPr>
                <w:rFonts w:ascii="Arial" w:hAnsi="Arial" w:cs="Arial"/>
                <w:b/>
              </w:rPr>
              <w:t>.</w:t>
            </w:r>
          </w:p>
        </w:tc>
        <w:tc>
          <w:tcPr>
            <w:tcW w:w="7887" w:type="dxa"/>
            <w:gridSpan w:val="4"/>
            <w:tcBorders>
              <w:top w:val="nil"/>
              <w:left w:val="nil"/>
              <w:bottom w:val="nil"/>
              <w:right w:val="nil"/>
            </w:tcBorders>
          </w:tcPr>
          <w:p w14:paraId="1AFCBAF5" w14:textId="08E6B688" w:rsidR="00A05599" w:rsidRPr="002031D3" w:rsidRDefault="002031D3" w:rsidP="00A05599">
            <w:pPr>
              <w:spacing w:line="360" w:lineRule="auto"/>
              <w:jc w:val="both"/>
              <w:rPr>
                <w:rFonts w:ascii="Arial" w:hAnsi="Arial" w:cs="Arial"/>
                <w:b/>
                <w:u w:val="single"/>
              </w:rPr>
            </w:pPr>
            <w:r>
              <w:rPr>
                <w:rFonts w:ascii="Arial" w:hAnsi="Arial" w:cs="Arial"/>
                <w:b/>
                <w:u w:val="single"/>
              </w:rPr>
              <w:t>ESSENTIAL VEHICLE SCHEME</w:t>
            </w:r>
          </w:p>
        </w:tc>
      </w:tr>
      <w:tr w:rsidR="00A05599" w14:paraId="40E60594" w14:textId="77777777" w:rsidTr="00F9789B">
        <w:tc>
          <w:tcPr>
            <w:tcW w:w="1129" w:type="dxa"/>
            <w:tcBorders>
              <w:top w:val="nil"/>
              <w:left w:val="nil"/>
              <w:bottom w:val="nil"/>
              <w:right w:val="nil"/>
            </w:tcBorders>
          </w:tcPr>
          <w:p w14:paraId="606BCB60" w14:textId="77777777" w:rsidR="00A05599" w:rsidRDefault="00A05599" w:rsidP="00A05599">
            <w:pPr>
              <w:spacing w:line="360" w:lineRule="auto"/>
              <w:jc w:val="both"/>
              <w:rPr>
                <w:rFonts w:ascii="Arial" w:hAnsi="Arial" w:cs="Arial"/>
              </w:rPr>
            </w:pPr>
          </w:p>
        </w:tc>
        <w:tc>
          <w:tcPr>
            <w:tcW w:w="7887" w:type="dxa"/>
            <w:gridSpan w:val="4"/>
            <w:tcBorders>
              <w:top w:val="nil"/>
              <w:left w:val="nil"/>
              <w:bottom w:val="nil"/>
              <w:right w:val="nil"/>
            </w:tcBorders>
          </w:tcPr>
          <w:p w14:paraId="226612A5" w14:textId="77777777" w:rsidR="00A05599" w:rsidRDefault="00A05599" w:rsidP="00A05599">
            <w:pPr>
              <w:spacing w:line="360" w:lineRule="auto"/>
              <w:jc w:val="both"/>
              <w:rPr>
                <w:rFonts w:ascii="Arial" w:hAnsi="Arial" w:cs="Arial"/>
              </w:rPr>
            </w:pPr>
          </w:p>
        </w:tc>
      </w:tr>
      <w:tr w:rsidR="00A05599" w14:paraId="247EDF04" w14:textId="77777777" w:rsidTr="00F9789B">
        <w:tc>
          <w:tcPr>
            <w:tcW w:w="1129" w:type="dxa"/>
            <w:tcBorders>
              <w:top w:val="nil"/>
              <w:left w:val="nil"/>
              <w:bottom w:val="nil"/>
              <w:right w:val="nil"/>
            </w:tcBorders>
          </w:tcPr>
          <w:p w14:paraId="5370DD19" w14:textId="5218E027" w:rsidR="00A05599" w:rsidRPr="00F9789B" w:rsidRDefault="000139BB" w:rsidP="00A05599">
            <w:pPr>
              <w:spacing w:line="360" w:lineRule="auto"/>
              <w:jc w:val="both"/>
              <w:rPr>
                <w:rFonts w:ascii="Arial" w:hAnsi="Arial" w:cs="Arial"/>
                <w:b/>
                <w:i/>
              </w:rPr>
            </w:pPr>
            <w:r>
              <w:rPr>
                <w:rFonts w:ascii="Arial" w:hAnsi="Arial" w:cs="Arial"/>
                <w:b/>
                <w:i/>
              </w:rPr>
              <w:t>5</w:t>
            </w:r>
            <w:r w:rsidR="00F9789B">
              <w:rPr>
                <w:rFonts w:ascii="Arial" w:hAnsi="Arial" w:cs="Arial"/>
                <w:b/>
                <w:i/>
              </w:rPr>
              <w:t>.1</w:t>
            </w:r>
          </w:p>
        </w:tc>
        <w:tc>
          <w:tcPr>
            <w:tcW w:w="7887" w:type="dxa"/>
            <w:gridSpan w:val="4"/>
            <w:tcBorders>
              <w:top w:val="nil"/>
              <w:left w:val="nil"/>
              <w:bottom w:val="nil"/>
              <w:right w:val="nil"/>
            </w:tcBorders>
          </w:tcPr>
          <w:p w14:paraId="2BDEFC39" w14:textId="79FDCB77" w:rsidR="00A05599" w:rsidRPr="00F9789B" w:rsidRDefault="00F9789B" w:rsidP="00A05599">
            <w:pPr>
              <w:spacing w:line="360" w:lineRule="auto"/>
              <w:jc w:val="both"/>
              <w:rPr>
                <w:rFonts w:ascii="Arial" w:hAnsi="Arial" w:cs="Arial"/>
                <w:b/>
                <w:i/>
                <w:u w:val="single"/>
              </w:rPr>
            </w:pPr>
            <w:r>
              <w:rPr>
                <w:rFonts w:ascii="Arial" w:hAnsi="Arial" w:cs="Arial"/>
                <w:b/>
                <w:i/>
                <w:u w:val="single"/>
              </w:rPr>
              <w:t>Measure:</w:t>
            </w:r>
          </w:p>
        </w:tc>
      </w:tr>
      <w:tr w:rsidR="00A05599" w14:paraId="3D364E82" w14:textId="77777777" w:rsidTr="00F9789B">
        <w:tc>
          <w:tcPr>
            <w:tcW w:w="1129" w:type="dxa"/>
            <w:tcBorders>
              <w:top w:val="nil"/>
              <w:left w:val="nil"/>
              <w:bottom w:val="nil"/>
              <w:right w:val="nil"/>
            </w:tcBorders>
          </w:tcPr>
          <w:p w14:paraId="0837FEE4" w14:textId="77777777" w:rsidR="00A05599" w:rsidRDefault="00A05599" w:rsidP="00A05599">
            <w:pPr>
              <w:spacing w:line="360" w:lineRule="auto"/>
              <w:jc w:val="both"/>
              <w:rPr>
                <w:rFonts w:ascii="Arial" w:hAnsi="Arial" w:cs="Arial"/>
              </w:rPr>
            </w:pPr>
          </w:p>
        </w:tc>
        <w:tc>
          <w:tcPr>
            <w:tcW w:w="7887" w:type="dxa"/>
            <w:gridSpan w:val="4"/>
            <w:tcBorders>
              <w:top w:val="nil"/>
              <w:left w:val="nil"/>
              <w:bottom w:val="nil"/>
              <w:right w:val="nil"/>
            </w:tcBorders>
          </w:tcPr>
          <w:p w14:paraId="673A28A6" w14:textId="77777777" w:rsidR="00A05599" w:rsidRDefault="00A05599" w:rsidP="00A05599">
            <w:pPr>
              <w:spacing w:line="360" w:lineRule="auto"/>
              <w:jc w:val="both"/>
              <w:rPr>
                <w:rFonts w:ascii="Arial" w:hAnsi="Arial" w:cs="Arial"/>
              </w:rPr>
            </w:pPr>
          </w:p>
        </w:tc>
      </w:tr>
      <w:tr w:rsidR="00A05599" w14:paraId="4C981FC7" w14:textId="77777777" w:rsidTr="00F9789B">
        <w:tc>
          <w:tcPr>
            <w:tcW w:w="1129" w:type="dxa"/>
            <w:tcBorders>
              <w:top w:val="nil"/>
              <w:left w:val="nil"/>
              <w:bottom w:val="nil"/>
              <w:right w:val="nil"/>
            </w:tcBorders>
          </w:tcPr>
          <w:p w14:paraId="676EA1C6" w14:textId="55B4CFEC" w:rsidR="00A05599" w:rsidRDefault="000139BB" w:rsidP="00A05599">
            <w:pPr>
              <w:spacing w:line="360" w:lineRule="auto"/>
              <w:jc w:val="both"/>
              <w:rPr>
                <w:rFonts w:ascii="Arial" w:hAnsi="Arial" w:cs="Arial"/>
              </w:rPr>
            </w:pPr>
            <w:r>
              <w:rPr>
                <w:rFonts w:ascii="Arial" w:hAnsi="Arial" w:cs="Arial"/>
              </w:rPr>
              <w:t>5</w:t>
            </w:r>
            <w:r w:rsidR="00F9789B">
              <w:rPr>
                <w:rFonts w:ascii="Arial" w:hAnsi="Arial" w:cs="Arial"/>
              </w:rPr>
              <w:t>.1.1</w:t>
            </w:r>
          </w:p>
        </w:tc>
        <w:tc>
          <w:tcPr>
            <w:tcW w:w="7887" w:type="dxa"/>
            <w:gridSpan w:val="4"/>
            <w:tcBorders>
              <w:top w:val="nil"/>
              <w:left w:val="nil"/>
              <w:bottom w:val="nil"/>
              <w:right w:val="nil"/>
            </w:tcBorders>
          </w:tcPr>
          <w:p w14:paraId="1A410CE3" w14:textId="557E9B23" w:rsidR="00A05599" w:rsidRDefault="00F9789B" w:rsidP="00A05599">
            <w:pPr>
              <w:spacing w:line="360" w:lineRule="auto"/>
              <w:jc w:val="both"/>
              <w:rPr>
                <w:rFonts w:ascii="Arial" w:hAnsi="Arial" w:cs="Arial"/>
              </w:rPr>
            </w:pPr>
            <w:r w:rsidRPr="00F9789B">
              <w:rPr>
                <w:rFonts w:ascii="Arial" w:hAnsi="Arial" w:cs="Arial"/>
              </w:rPr>
              <w:t>Limit expenditure under the scheme and apply the applicable policies and procedures consistently.</w:t>
            </w:r>
          </w:p>
        </w:tc>
      </w:tr>
      <w:tr w:rsidR="00A05599" w14:paraId="69766758" w14:textId="77777777" w:rsidTr="00F9789B">
        <w:tc>
          <w:tcPr>
            <w:tcW w:w="1129" w:type="dxa"/>
            <w:tcBorders>
              <w:top w:val="nil"/>
              <w:left w:val="nil"/>
              <w:bottom w:val="nil"/>
              <w:right w:val="nil"/>
            </w:tcBorders>
          </w:tcPr>
          <w:p w14:paraId="030801CB" w14:textId="77777777" w:rsidR="00A05599" w:rsidRDefault="00A05599" w:rsidP="00A05599">
            <w:pPr>
              <w:spacing w:line="360" w:lineRule="auto"/>
              <w:jc w:val="both"/>
              <w:rPr>
                <w:rFonts w:ascii="Arial" w:hAnsi="Arial" w:cs="Arial"/>
              </w:rPr>
            </w:pPr>
          </w:p>
        </w:tc>
        <w:tc>
          <w:tcPr>
            <w:tcW w:w="7887" w:type="dxa"/>
            <w:gridSpan w:val="4"/>
            <w:tcBorders>
              <w:top w:val="nil"/>
              <w:left w:val="nil"/>
              <w:bottom w:val="nil"/>
              <w:right w:val="nil"/>
            </w:tcBorders>
          </w:tcPr>
          <w:p w14:paraId="65397CD2" w14:textId="77777777" w:rsidR="00A05599" w:rsidRDefault="00A05599" w:rsidP="00A05599">
            <w:pPr>
              <w:spacing w:line="360" w:lineRule="auto"/>
              <w:jc w:val="both"/>
              <w:rPr>
                <w:rFonts w:ascii="Arial" w:hAnsi="Arial" w:cs="Arial"/>
              </w:rPr>
            </w:pPr>
          </w:p>
        </w:tc>
      </w:tr>
      <w:tr w:rsidR="000139BB" w14:paraId="05E9BBF5" w14:textId="77777777" w:rsidTr="00F9789B">
        <w:tc>
          <w:tcPr>
            <w:tcW w:w="1129" w:type="dxa"/>
            <w:tcBorders>
              <w:top w:val="nil"/>
              <w:left w:val="nil"/>
              <w:bottom w:val="nil"/>
              <w:right w:val="nil"/>
            </w:tcBorders>
          </w:tcPr>
          <w:p w14:paraId="0EE3A3AB" w14:textId="77777777" w:rsidR="000139BB" w:rsidRDefault="000139BB" w:rsidP="00A05599">
            <w:pPr>
              <w:spacing w:line="360" w:lineRule="auto"/>
              <w:jc w:val="both"/>
              <w:rPr>
                <w:rFonts w:ascii="Arial" w:hAnsi="Arial" w:cs="Arial"/>
              </w:rPr>
            </w:pPr>
          </w:p>
        </w:tc>
        <w:tc>
          <w:tcPr>
            <w:tcW w:w="7887" w:type="dxa"/>
            <w:gridSpan w:val="4"/>
            <w:tcBorders>
              <w:top w:val="nil"/>
              <w:left w:val="nil"/>
              <w:bottom w:val="nil"/>
              <w:right w:val="nil"/>
            </w:tcBorders>
          </w:tcPr>
          <w:p w14:paraId="4E0A8DAB" w14:textId="77777777" w:rsidR="000139BB" w:rsidRDefault="000139BB" w:rsidP="00A05599">
            <w:pPr>
              <w:spacing w:line="360" w:lineRule="auto"/>
              <w:jc w:val="both"/>
              <w:rPr>
                <w:rFonts w:ascii="Arial" w:hAnsi="Arial" w:cs="Arial"/>
              </w:rPr>
            </w:pPr>
          </w:p>
        </w:tc>
      </w:tr>
      <w:tr w:rsidR="000139BB" w14:paraId="011FE570" w14:textId="77777777" w:rsidTr="00F9789B">
        <w:tc>
          <w:tcPr>
            <w:tcW w:w="1129" w:type="dxa"/>
            <w:tcBorders>
              <w:top w:val="nil"/>
              <w:left w:val="nil"/>
              <w:bottom w:val="nil"/>
              <w:right w:val="nil"/>
            </w:tcBorders>
          </w:tcPr>
          <w:p w14:paraId="4A9C0734" w14:textId="77777777" w:rsidR="000139BB" w:rsidRDefault="000139BB" w:rsidP="00A05599">
            <w:pPr>
              <w:spacing w:line="360" w:lineRule="auto"/>
              <w:jc w:val="both"/>
              <w:rPr>
                <w:rFonts w:ascii="Arial" w:hAnsi="Arial" w:cs="Arial"/>
              </w:rPr>
            </w:pPr>
          </w:p>
        </w:tc>
        <w:tc>
          <w:tcPr>
            <w:tcW w:w="7887" w:type="dxa"/>
            <w:gridSpan w:val="4"/>
            <w:tcBorders>
              <w:top w:val="nil"/>
              <w:left w:val="nil"/>
              <w:bottom w:val="nil"/>
              <w:right w:val="nil"/>
            </w:tcBorders>
          </w:tcPr>
          <w:p w14:paraId="5ECD32BA" w14:textId="77777777" w:rsidR="000139BB" w:rsidRDefault="000139BB" w:rsidP="00A05599">
            <w:pPr>
              <w:spacing w:line="360" w:lineRule="auto"/>
              <w:jc w:val="both"/>
              <w:rPr>
                <w:rFonts w:ascii="Arial" w:hAnsi="Arial" w:cs="Arial"/>
              </w:rPr>
            </w:pPr>
          </w:p>
        </w:tc>
      </w:tr>
      <w:tr w:rsidR="000139BB" w14:paraId="5E0466CE" w14:textId="77777777" w:rsidTr="00F9789B">
        <w:tc>
          <w:tcPr>
            <w:tcW w:w="1129" w:type="dxa"/>
            <w:tcBorders>
              <w:top w:val="nil"/>
              <w:left w:val="nil"/>
              <w:bottom w:val="nil"/>
              <w:right w:val="nil"/>
            </w:tcBorders>
          </w:tcPr>
          <w:p w14:paraId="5786614D" w14:textId="77777777" w:rsidR="000139BB" w:rsidRDefault="000139BB" w:rsidP="00A05599">
            <w:pPr>
              <w:spacing w:line="360" w:lineRule="auto"/>
              <w:jc w:val="both"/>
              <w:rPr>
                <w:rFonts w:ascii="Arial" w:hAnsi="Arial" w:cs="Arial"/>
              </w:rPr>
            </w:pPr>
          </w:p>
        </w:tc>
        <w:tc>
          <w:tcPr>
            <w:tcW w:w="7887" w:type="dxa"/>
            <w:gridSpan w:val="4"/>
            <w:tcBorders>
              <w:top w:val="nil"/>
              <w:left w:val="nil"/>
              <w:bottom w:val="nil"/>
              <w:right w:val="nil"/>
            </w:tcBorders>
          </w:tcPr>
          <w:p w14:paraId="594F9B44" w14:textId="77777777" w:rsidR="000139BB" w:rsidRDefault="000139BB" w:rsidP="00A05599">
            <w:pPr>
              <w:spacing w:line="360" w:lineRule="auto"/>
              <w:jc w:val="both"/>
              <w:rPr>
                <w:rFonts w:ascii="Arial" w:hAnsi="Arial" w:cs="Arial"/>
              </w:rPr>
            </w:pPr>
          </w:p>
        </w:tc>
      </w:tr>
      <w:tr w:rsidR="00A05599" w14:paraId="72CA2B38" w14:textId="77777777" w:rsidTr="00F9789B">
        <w:tc>
          <w:tcPr>
            <w:tcW w:w="1129" w:type="dxa"/>
            <w:tcBorders>
              <w:top w:val="nil"/>
              <w:left w:val="nil"/>
              <w:bottom w:val="nil"/>
              <w:right w:val="nil"/>
            </w:tcBorders>
          </w:tcPr>
          <w:p w14:paraId="54555FB1" w14:textId="621DAA7A" w:rsidR="00A05599" w:rsidRPr="00F9789B" w:rsidRDefault="000139BB" w:rsidP="00A05599">
            <w:pPr>
              <w:spacing w:line="360" w:lineRule="auto"/>
              <w:jc w:val="both"/>
              <w:rPr>
                <w:rFonts w:ascii="Arial" w:hAnsi="Arial" w:cs="Arial"/>
                <w:b/>
                <w:i/>
              </w:rPr>
            </w:pPr>
            <w:r>
              <w:rPr>
                <w:rFonts w:ascii="Arial" w:hAnsi="Arial" w:cs="Arial"/>
                <w:b/>
                <w:i/>
              </w:rPr>
              <w:lastRenderedPageBreak/>
              <w:t>5</w:t>
            </w:r>
            <w:r w:rsidR="00F9789B">
              <w:rPr>
                <w:rFonts w:ascii="Arial" w:hAnsi="Arial" w:cs="Arial"/>
                <w:b/>
                <w:i/>
              </w:rPr>
              <w:t>.2</w:t>
            </w:r>
          </w:p>
        </w:tc>
        <w:tc>
          <w:tcPr>
            <w:tcW w:w="7887" w:type="dxa"/>
            <w:gridSpan w:val="4"/>
            <w:tcBorders>
              <w:top w:val="nil"/>
              <w:left w:val="nil"/>
              <w:bottom w:val="nil"/>
              <w:right w:val="nil"/>
            </w:tcBorders>
          </w:tcPr>
          <w:p w14:paraId="6A44F725" w14:textId="27631BE9" w:rsidR="00A05599" w:rsidRPr="00F9789B" w:rsidRDefault="00F9789B" w:rsidP="00A05599">
            <w:pPr>
              <w:spacing w:line="360" w:lineRule="auto"/>
              <w:jc w:val="both"/>
              <w:rPr>
                <w:rFonts w:ascii="Arial" w:hAnsi="Arial" w:cs="Arial"/>
                <w:b/>
                <w:i/>
                <w:u w:val="single"/>
              </w:rPr>
            </w:pPr>
            <w:r>
              <w:rPr>
                <w:rFonts w:ascii="Arial" w:hAnsi="Arial" w:cs="Arial"/>
                <w:b/>
                <w:i/>
                <w:u w:val="single"/>
              </w:rPr>
              <w:t>Controls:</w:t>
            </w:r>
          </w:p>
        </w:tc>
      </w:tr>
      <w:tr w:rsidR="00A05599" w14:paraId="5A35DA9C" w14:textId="77777777" w:rsidTr="00F9789B">
        <w:tc>
          <w:tcPr>
            <w:tcW w:w="1129" w:type="dxa"/>
            <w:tcBorders>
              <w:top w:val="nil"/>
              <w:left w:val="nil"/>
              <w:bottom w:val="nil"/>
              <w:right w:val="nil"/>
            </w:tcBorders>
          </w:tcPr>
          <w:p w14:paraId="50E8E8F2" w14:textId="77777777" w:rsidR="00A05599" w:rsidRDefault="00A05599" w:rsidP="00A05599">
            <w:pPr>
              <w:spacing w:line="360" w:lineRule="auto"/>
              <w:jc w:val="both"/>
              <w:rPr>
                <w:rFonts w:ascii="Arial" w:hAnsi="Arial" w:cs="Arial"/>
              </w:rPr>
            </w:pPr>
          </w:p>
        </w:tc>
        <w:tc>
          <w:tcPr>
            <w:tcW w:w="7887" w:type="dxa"/>
            <w:gridSpan w:val="4"/>
            <w:tcBorders>
              <w:top w:val="nil"/>
              <w:left w:val="nil"/>
              <w:bottom w:val="nil"/>
              <w:right w:val="nil"/>
            </w:tcBorders>
          </w:tcPr>
          <w:p w14:paraId="123D7172" w14:textId="77777777" w:rsidR="00A05599" w:rsidRDefault="00A05599" w:rsidP="00A05599">
            <w:pPr>
              <w:spacing w:line="360" w:lineRule="auto"/>
              <w:jc w:val="both"/>
              <w:rPr>
                <w:rFonts w:ascii="Arial" w:hAnsi="Arial" w:cs="Arial"/>
              </w:rPr>
            </w:pPr>
          </w:p>
        </w:tc>
      </w:tr>
      <w:tr w:rsidR="00A05599" w14:paraId="730845D3" w14:textId="77777777" w:rsidTr="00F9789B">
        <w:tc>
          <w:tcPr>
            <w:tcW w:w="1129" w:type="dxa"/>
            <w:tcBorders>
              <w:top w:val="nil"/>
              <w:left w:val="nil"/>
              <w:bottom w:val="nil"/>
              <w:right w:val="nil"/>
            </w:tcBorders>
          </w:tcPr>
          <w:p w14:paraId="5F10755A" w14:textId="4682E0C2" w:rsidR="00A05599" w:rsidRDefault="000139BB" w:rsidP="00A05599">
            <w:pPr>
              <w:spacing w:line="360" w:lineRule="auto"/>
              <w:jc w:val="both"/>
              <w:rPr>
                <w:rFonts w:ascii="Arial" w:hAnsi="Arial" w:cs="Arial"/>
              </w:rPr>
            </w:pPr>
            <w:r>
              <w:rPr>
                <w:rFonts w:ascii="Arial" w:hAnsi="Arial" w:cs="Arial"/>
              </w:rPr>
              <w:t>5</w:t>
            </w:r>
            <w:r w:rsidR="00F9789B">
              <w:rPr>
                <w:rFonts w:ascii="Arial" w:hAnsi="Arial" w:cs="Arial"/>
              </w:rPr>
              <w:t>.2.1</w:t>
            </w:r>
          </w:p>
        </w:tc>
        <w:tc>
          <w:tcPr>
            <w:tcW w:w="7887" w:type="dxa"/>
            <w:gridSpan w:val="4"/>
            <w:tcBorders>
              <w:top w:val="nil"/>
              <w:left w:val="nil"/>
              <w:bottom w:val="nil"/>
              <w:right w:val="nil"/>
            </w:tcBorders>
          </w:tcPr>
          <w:p w14:paraId="1572E001" w14:textId="135AD546" w:rsidR="00A05599" w:rsidRDefault="00F9789B" w:rsidP="00A05599">
            <w:pPr>
              <w:spacing w:line="360" w:lineRule="auto"/>
              <w:jc w:val="both"/>
              <w:rPr>
                <w:rFonts w:ascii="Arial" w:hAnsi="Arial" w:cs="Arial"/>
              </w:rPr>
            </w:pPr>
            <w:r w:rsidRPr="00F9789B">
              <w:rPr>
                <w:rFonts w:ascii="Arial" w:hAnsi="Arial" w:cs="Arial"/>
              </w:rPr>
              <w:t>Policy guidelines must be formulated by the Administration, Monitoring and Evaluation Directorate relating to the type of vehicles to be purchased by qualifying employees, requiring vehicles for the execution of their duties.</w:t>
            </w:r>
          </w:p>
        </w:tc>
      </w:tr>
      <w:tr w:rsidR="00173C95" w14:paraId="6D4B51DB" w14:textId="77777777" w:rsidTr="00F9789B">
        <w:tc>
          <w:tcPr>
            <w:tcW w:w="1129" w:type="dxa"/>
            <w:tcBorders>
              <w:top w:val="nil"/>
              <w:left w:val="nil"/>
              <w:bottom w:val="nil"/>
              <w:right w:val="nil"/>
            </w:tcBorders>
          </w:tcPr>
          <w:p w14:paraId="25B6B424" w14:textId="77777777" w:rsidR="00173C95" w:rsidRDefault="00173C95" w:rsidP="00A05599">
            <w:pPr>
              <w:spacing w:line="360" w:lineRule="auto"/>
              <w:jc w:val="both"/>
              <w:rPr>
                <w:rFonts w:ascii="Arial" w:hAnsi="Arial" w:cs="Arial"/>
              </w:rPr>
            </w:pPr>
          </w:p>
        </w:tc>
        <w:tc>
          <w:tcPr>
            <w:tcW w:w="7887" w:type="dxa"/>
            <w:gridSpan w:val="4"/>
            <w:tcBorders>
              <w:top w:val="nil"/>
              <w:left w:val="nil"/>
              <w:bottom w:val="nil"/>
              <w:right w:val="nil"/>
            </w:tcBorders>
          </w:tcPr>
          <w:p w14:paraId="6D2987CA" w14:textId="77777777" w:rsidR="00173C95" w:rsidRDefault="00173C95" w:rsidP="00A05599">
            <w:pPr>
              <w:spacing w:line="360" w:lineRule="auto"/>
              <w:jc w:val="both"/>
              <w:rPr>
                <w:rFonts w:ascii="Arial" w:hAnsi="Arial" w:cs="Arial"/>
              </w:rPr>
            </w:pPr>
          </w:p>
        </w:tc>
      </w:tr>
      <w:tr w:rsidR="00F9789B" w14:paraId="4E9E246A" w14:textId="77777777" w:rsidTr="00F9789B">
        <w:tc>
          <w:tcPr>
            <w:tcW w:w="1129" w:type="dxa"/>
            <w:tcBorders>
              <w:top w:val="nil"/>
              <w:left w:val="nil"/>
              <w:bottom w:val="nil"/>
              <w:right w:val="nil"/>
            </w:tcBorders>
          </w:tcPr>
          <w:p w14:paraId="5EF089CE" w14:textId="2B4EACDB" w:rsidR="00F9789B" w:rsidRPr="00F9789B" w:rsidRDefault="000139BB" w:rsidP="00A05599">
            <w:pPr>
              <w:spacing w:line="360" w:lineRule="auto"/>
              <w:jc w:val="both"/>
              <w:rPr>
                <w:rFonts w:ascii="Arial" w:hAnsi="Arial" w:cs="Arial"/>
                <w:b/>
              </w:rPr>
            </w:pPr>
            <w:r>
              <w:rPr>
                <w:rFonts w:ascii="Arial" w:hAnsi="Arial" w:cs="Arial"/>
                <w:b/>
              </w:rPr>
              <w:t>6</w:t>
            </w:r>
            <w:r w:rsidR="00F9789B">
              <w:rPr>
                <w:rFonts w:ascii="Arial" w:hAnsi="Arial" w:cs="Arial"/>
                <w:b/>
              </w:rPr>
              <w:t>.</w:t>
            </w:r>
          </w:p>
        </w:tc>
        <w:tc>
          <w:tcPr>
            <w:tcW w:w="7887" w:type="dxa"/>
            <w:gridSpan w:val="4"/>
            <w:tcBorders>
              <w:top w:val="nil"/>
              <w:left w:val="nil"/>
              <w:bottom w:val="nil"/>
              <w:right w:val="nil"/>
            </w:tcBorders>
          </w:tcPr>
          <w:p w14:paraId="4CE37F79" w14:textId="540A8B15" w:rsidR="00F9789B" w:rsidRPr="00F9789B" w:rsidRDefault="00F9789B" w:rsidP="00A05599">
            <w:pPr>
              <w:spacing w:line="360" w:lineRule="auto"/>
              <w:jc w:val="both"/>
              <w:rPr>
                <w:rFonts w:ascii="Arial" w:hAnsi="Arial" w:cs="Arial"/>
                <w:b/>
                <w:u w:val="single"/>
              </w:rPr>
            </w:pPr>
            <w:r>
              <w:rPr>
                <w:rFonts w:ascii="Arial" w:hAnsi="Arial" w:cs="Arial"/>
                <w:b/>
                <w:u w:val="single"/>
              </w:rPr>
              <w:t>ACTING ALLOWANCES</w:t>
            </w:r>
          </w:p>
        </w:tc>
      </w:tr>
      <w:tr w:rsidR="00F9789B" w14:paraId="34F9E1D9" w14:textId="77777777" w:rsidTr="00F9789B">
        <w:tc>
          <w:tcPr>
            <w:tcW w:w="1129" w:type="dxa"/>
            <w:tcBorders>
              <w:top w:val="nil"/>
              <w:left w:val="nil"/>
              <w:bottom w:val="nil"/>
              <w:right w:val="nil"/>
            </w:tcBorders>
          </w:tcPr>
          <w:p w14:paraId="50D2B4CB" w14:textId="77777777" w:rsidR="00F9789B" w:rsidRDefault="00F9789B" w:rsidP="00A05599">
            <w:pPr>
              <w:spacing w:line="360" w:lineRule="auto"/>
              <w:jc w:val="both"/>
              <w:rPr>
                <w:rFonts w:ascii="Arial" w:hAnsi="Arial" w:cs="Arial"/>
              </w:rPr>
            </w:pPr>
          </w:p>
        </w:tc>
        <w:tc>
          <w:tcPr>
            <w:tcW w:w="7887" w:type="dxa"/>
            <w:gridSpan w:val="4"/>
            <w:tcBorders>
              <w:top w:val="nil"/>
              <w:left w:val="nil"/>
              <w:bottom w:val="nil"/>
              <w:right w:val="nil"/>
            </w:tcBorders>
          </w:tcPr>
          <w:p w14:paraId="3E6E9FEB" w14:textId="77777777" w:rsidR="00F9789B" w:rsidRDefault="00F9789B" w:rsidP="00A05599">
            <w:pPr>
              <w:spacing w:line="360" w:lineRule="auto"/>
              <w:jc w:val="both"/>
              <w:rPr>
                <w:rFonts w:ascii="Arial" w:hAnsi="Arial" w:cs="Arial"/>
              </w:rPr>
            </w:pPr>
          </w:p>
        </w:tc>
      </w:tr>
      <w:tr w:rsidR="00F9789B" w14:paraId="559B95A2" w14:textId="77777777" w:rsidTr="00F9789B">
        <w:tc>
          <w:tcPr>
            <w:tcW w:w="1129" w:type="dxa"/>
            <w:tcBorders>
              <w:top w:val="nil"/>
              <w:left w:val="nil"/>
              <w:bottom w:val="nil"/>
              <w:right w:val="nil"/>
            </w:tcBorders>
          </w:tcPr>
          <w:p w14:paraId="715A15C0" w14:textId="15ADB17B" w:rsidR="00F9789B" w:rsidRPr="00F9789B" w:rsidRDefault="000139BB" w:rsidP="00A05599">
            <w:pPr>
              <w:spacing w:line="360" w:lineRule="auto"/>
              <w:jc w:val="both"/>
              <w:rPr>
                <w:rFonts w:ascii="Arial" w:hAnsi="Arial" w:cs="Arial"/>
                <w:b/>
                <w:i/>
              </w:rPr>
            </w:pPr>
            <w:r>
              <w:rPr>
                <w:rFonts w:ascii="Arial" w:hAnsi="Arial" w:cs="Arial"/>
                <w:b/>
                <w:i/>
              </w:rPr>
              <w:t>6</w:t>
            </w:r>
            <w:r w:rsidR="00F9789B">
              <w:rPr>
                <w:rFonts w:ascii="Arial" w:hAnsi="Arial" w:cs="Arial"/>
                <w:b/>
                <w:i/>
              </w:rPr>
              <w:t>.1</w:t>
            </w:r>
          </w:p>
        </w:tc>
        <w:tc>
          <w:tcPr>
            <w:tcW w:w="7887" w:type="dxa"/>
            <w:gridSpan w:val="4"/>
            <w:tcBorders>
              <w:top w:val="nil"/>
              <w:left w:val="nil"/>
              <w:bottom w:val="nil"/>
              <w:right w:val="nil"/>
            </w:tcBorders>
          </w:tcPr>
          <w:p w14:paraId="28015160" w14:textId="38315AC1" w:rsidR="00F9789B" w:rsidRPr="00F9789B" w:rsidRDefault="00F9789B" w:rsidP="00A05599">
            <w:pPr>
              <w:spacing w:line="360" w:lineRule="auto"/>
              <w:jc w:val="both"/>
              <w:rPr>
                <w:rFonts w:ascii="Arial" w:hAnsi="Arial" w:cs="Arial"/>
                <w:b/>
                <w:i/>
                <w:u w:val="single"/>
              </w:rPr>
            </w:pPr>
            <w:r>
              <w:rPr>
                <w:rFonts w:ascii="Arial" w:hAnsi="Arial" w:cs="Arial"/>
                <w:b/>
                <w:i/>
                <w:u w:val="single"/>
              </w:rPr>
              <w:t>Measure:</w:t>
            </w:r>
          </w:p>
        </w:tc>
      </w:tr>
      <w:tr w:rsidR="00F9789B" w14:paraId="756E6C7E" w14:textId="77777777" w:rsidTr="00F9789B">
        <w:tc>
          <w:tcPr>
            <w:tcW w:w="1129" w:type="dxa"/>
            <w:tcBorders>
              <w:top w:val="nil"/>
              <w:left w:val="nil"/>
              <w:bottom w:val="nil"/>
              <w:right w:val="nil"/>
            </w:tcBorders>
          </w:tcPr>
          <w:p w14:paraId="20BF8DD6" w14:textId="77777777" w:rsidR="00F9789B" w:rsidRDefault="00F9789B" w:rsidP="00A05599">
            <w:pPr>
              <w:spacing w:line="360" w:lineRule="auto"/>
              <w:jc w:val="both"/>
              <w:rPr>
                <w:rFonts w:ascii="Arial" w:hAnsi="Arial" w:cs="Arial"/>
              </w:rPr>
            </w:pPr>
          </w:p>
        </w:tc>
        <w:tc>
          <w:tcPr>
            <w:tcW w:w="7887" w:type="dxa"/>
            <w:gridSpan w:val="4"/>
            <w:tcBorders>
              <w:top w:val="nil"/>
              <w:left w:val="nil"/>
              <w:bottom w:val="nil"/>
              <w:right w:val="nil"/>
            </w:tcBorders>
          </w:tcPr>
          <w:p w14:paraId="6FB10735" w14:textId="77777777" w:rsidR="00F9789B" w:rsidRDefault="00F9789B" w:rsidP="00A05599">
            <w:pPr>
              <w:spacing w:line="360" w:lineRule="auto"/>
              <w:jc w:val="both"/>
              <w:rPr>
                <w:rFonts w:ascii="Arial" w:hAnsi="Arial" w:cs="Arial"/>
              </w:rPr>
            </w:pPr>
          </w:p>
        </w:tc>
      </w:tr>
      <w:tr w:rsidR="00F9789B" w14:paraId="21110A5A" w14:textId="77777777" w:rsidTr="008C343F">
        <w:tc>
          <w:tcPr>
            <w:tcW w:w="1129" w:type="dxa"/>
            <w:tcBorders>
              <w:top w:val="nil"/>
              <w:left w:val="nil"/>
              <w:bottom w:val="nil"/>
              <w:right w:val="nil"/>
            </w:tcBorders>
          </w:tcPr>
          <w:p w14:paraId="284521E0" w14:textId="0D58A8D4" w:rsidR="00F9789B" w:rsidRDefault="000139BB" w:rsidP="00A05599">
            <w:pPr>
              <w:spacing w:line="360" w:lineRule="auto"/>
              <w:jc w:val="both"/>
              <w:rPr>
                <w:rFonts w:ascii="Arial" w:hAnsi="Arial" w:cs="Arial"/>
              </w:rPr>
            </w:pPr>
            <w:r>
              <w:rPr>
                <w:rFonts w:ascii="Arial" w:hAnsi="Arial" w:cs="Arial"/>
              </w:rPr>
              <w:t>6</w:t>
            </w:r>
            <w:r w:rsidR="00F9789B">
              <w:rPr>
                <w:rFonts w:ascii="Arial" w:hAnsi="Arial" w:cs="Arial"/>
              </w:rPr>
              <w:t>.1.1</w:t>
            </w:r>
          </w:p>
        </w:tc>
        <w:tc>
          <w:tcPr>
            <w:tcW w:w="7887" w:type="dxa"/>
            <w:gridSpan w:val="4"/>
            <w:tcBorders>
              <w:top w:val="nil"/>
              <w:left w:val="nil"/>
              <w:bottom w:val="nil"/>
              <w:right w:val="nil"/>
            </w:tcBorders>
          </w:tcPr>
          <w:p w14:paraId="7F314AD7" w14:textId="1169DF8F" w:rsidR="00F9789B" w:rsidRDefault="00F9789B" w:rsidP="00A05599">
            <w:pPr>
              <w:spacing w:line="360" w:lineRule="auto"/>
              <w:jc w:val="both"/>
              <w:rPr>
                <w:rFonts w:ascii="Arial" w:hAnsi="Arial" w:cs="Arial"/>
              </w:rPr>
            </w:pPr>
            <w:r w:rsidRPr="00F9789B">
              <w:rPr>
                <w:rFonts w:ascii="Arial" w:hAnsi="Arial" w:cs="Arial"/>
              </w:rPr>
              <w:t>Acting allowances must be paid in accordance with the applicable HR policies, SALGBC Collective Agreements and any applicable legislation.</w:t>
            </w:r>
          </w:p>
        </w:tc>
      </w:tr>
      <w:tr w:rsidR="00173C95" w14:paraId="49E46CDF" w14:textId="77777777" w:rsidTr="008C343F">
        <w:tc>
          <w:tcPr>
            <w:tcW w:w="1129" w:type="dxa"/>
            <w:tcBorders>
              <w:top w:val="nil"/>
              <w:left w:val="nil"/>
              <w:bottom w:val="nil"/>
              <w:right w:val="nil"/>
            </w:tcBorders>
          </w:tcPr>
          <w:p w14:paraId="4E01BAFC" w14:textId="77777777" w:rsidR="00173C95" w:rsidRDefault="00173C95" w:rsidP="00A05599">
            <w:pPr>
              <w:spacing w:line="360" w:lineRule="auto"/>
              <w:jc w:val="both"/>
              <w:rPr>
                <w:rFonts w:ascii="Arial" w:hAnsi="Arial" w:cs="Arial"/>
              </w:rPr>
            </w:pPr>
          </w:p>
        </w:tc>
        <w:tc>
          <w:tcPr>
            <w:tcW w:w="7887" w:type="dxa"/>
            <w:gridSpan w:val="4"/>
            <w:tcBorders>
              <w:top w:val="nil"/>
              <w:left w:val="nil"/>
              <w:bottom w:val="nil"/>
              <w:right w:val="nil"/>
            </w:tcBorders>
          </w:tcPr>
          <w:p w14:paraId="336F24D2" w14:textId="77777777" w:rsidR="00173C95" w:rsidRPr="00F9789B" w:rsidRDefault="00173C95" w:rsidP="00A05599">
            <w:pPr>
              <w:spacing w:line="360" w:lineRule="auto"/>
              <w:jc w:val="both"/>
              <w:rPr>
                <w:rFonts w:ascii="Arial" w:hAnsi="Arial" w:cs="Arial"/>
              </w:rPr>
            </w:pPr>
          </w:p>
        </w:tc>
      </w:tr>
      <w:tr w:rsidR="00F9789B" w14:paraId="4A6157CF" w14:textId="77777777" w:rsidTr="008C343F">
        <w:tc>
          <w:tcPr>
            <w:tcW w:w="1129" w:type="dxa"/>
            <w:tcBorders>
              <w:top w:val="nil"/>
              <w:left w:val="nil"/>
              <w:bottom w:val="nil"/>
              <w:right w:val="nil"/>
            </w:tcBorders>
          </w:tcPr>
          <w:p w14:paraId="593B8FBC" w14:textId="221D7F35" w:rsidR="00F9789B" w:rsidRPr="00F9789B" w:rsidRDefault="000139BB" w:rsidP="00A05599">
            <w:pPr>
              <w:spacing w:line="360" w:lineRule="auto"/>
              <w:jc w:val="both"/>
              <w:rPr>
                <w:rFonts w:ascii="Arial" w:hAnsi="Arial" w:cs="Arial"/>
                <w:b/>
                <w:i/>
              </w:rPr>
            </w:pPr>
            <w:r>
              <w:rPr>
                <w:rFonts w:ascii="Arial" w:hAnsi="Arial" w:cs="Arial"/>
                <w:b/>
                <w:i/>
              </w:rPr>
              <w:t>6</w:t>
            </w:r>
            <w:r w:rsidR="00F9789B">
              <w:rPr>
                <w:rFonts w:ascii="Arial" w:hAnsi="Arial" w:cs="Arial"/>
                <w:b/>
                <w:i/>
              </w:rPr>
              <w:t>.2</w:t>
            </w:r>
          </w:p>
        </w:tc>
        <w:tc>
          <w:tcPr>
            <w:tcW w:w="7887" w:type="dxa"/>
            <w:gridSpan w:val="4"/>
            <w:tcBorders>
              <w:top w:val="nil"/>
              <w:left w:val="nil"/>
              <w:bottom w:val="nil"/>
              <w:right w:val="nil"/>
            </w:tcBorders>
          </w:tcPr>
          <w:p w14:paraId="5D060100" w14:textId="2F06A1D4" w:rsidR="00F9789B" w:rsidRPr="00F9789B" w:rsidRDefault="00F9789B" w:rsidP="00A05599">
            <w:pPr>
              <w:spacing w:line="360" w:lineRule="auto"/>
              <w:jc w:val="both"/>
              <w:rPr>
                <w:rFonts w:ascii="Arial" w:hAnsi="Arial" w:cs="Arial"/>
                <w:b/>
                <w:i/>
                <w:u w:val="single"/>
              </w:rPr>
            </w:pPr>
            <w:r>
              <w:rPr>
                <w:rFonts w:ascii="Arial" w:hAnsi="Arial" w:cs="Arial"/>
                <w:b/>
                <w:i/>
                <w:u w:val="single"/>
              </w:rPr>
              <w:t>Controls:</w:t>
            </w:r>
          </w:p>
        </w:tc>
      </w:tr>
      <w:tr w:rsidR="00F9789B" w14:paraId="2F4A1F05" w14:textId="77777777" w:rsidTr="008C343F">
        <w:tc>
          <w:tcPr>
            <w:tcW w:w="1129" w:type="dxa"/>
            <w:tcBorders>
              <w:top w:val="nil"/>
              <w:left w:val="nil"/>
              <w:bottom w:val="nil"/>
              <w:right w:val="nil"/>
            </w:tcBorders>
          </w:tcPr>
          <w:p w14:paraId="13726EE1" w14:textId="77777777" w:rsidR="00F9789B" w:rsidRDefault="00F9789B" w:rsidP="00A05599">
            <w:pPr>
              <w:spacing w:line="360" w:lineRule="auto"/>
              <w:jc w:val="both"/>
              <w:rPr>
                <w:rFonts w:ascii="Arial" w:hAnsi="Arial" w:cs="Arial"/>
              </w:rPr>
            </w:pPr>
          </w:p>
        </w:tc>
        <w:tc>
          <w:tcPr>
            <w:tcW w:w="7887" w:type="dxa"/>
            <w:gridSpan w:val="4"/>
            <w:tcBorders>
              <w:top w:val="nil"/>
              <w:left w:val="nil"/>
              <w:bottom w:val="nil"/>
              <w:right w:val="nil"/>
            </w:tcBorders>
          </w:tcPr>
          <w:p w14:paraId="28145693" w14:textId="77777777" w:rsidR="00F9789B" w:rsidRDefault="00F9789B" w:rsidP="00A05599">
            <w:pPr>
              <w:spacing w:line="360" w:lineRule="auto"/>
              <w:jc w:val="both"/>
              <w:rPr>
                <w:rFonts w:ascii="Arial" w:hAnsi="Arial" w:cs="Arial"/>
              </w:rPr>
            </w:pPr>
          </w:p>
        </w:tc>
      </w:tr>
      <w:tr w:rsidR="00F9789B" w14:paraId="34DDA0AF" w14:textId="77777777" w:rsidTr="008C343F">
        <w:tc>
          <w:tcPr>
            <w:tcW w:w="1129" w:type="dxa"/>
            <w:tcBorders>
              <w:top w:val="nil"/>
              <w:left w:val="nil"/>
              <w:bottom w:val="nil"/>
              <w:right w:val="nil"/>
            </w:tcBorders>
          </w:tcPr>
          <w:p w14:paraId="493D5734" w14:textId="7307C1AA" w:rsidR="00F9789B" w:rsidRDefault="000139BB" w:rsidP="00A05599">
            <w:pPr>
              <w:spacing w:line="360" w:lineRule="auto"/>
              <w:jc w:val="both"/>
              <w:rPr>
                <w:rFonts w:ascii="Arial" w:hAnsi="Arial" w:cs="Arial"/>
              </w:rPr>
            </w:pPr>
            <w:r>
              <w:rPr>
                <w:rFonts w:ascii="Arial" w:hAnsi="Arial" w:cs="Arial"/>
              </w:rPr>
              <w:t>6</w:t>
            </w:r>
            <w:r w:rsidR="00F9789B">
              <w:rPr>
                <w:rFonts w:ascii="Arial" w:hAnsi="Arial" w:cs="Arial"/>
              </w:rPr>
              <w:t>.2.1</w:t>
            </w:r>
          </w:p>
        </w:tc>
        <w:tc>
          <w:tcPr>
            <w:tcW w:w="7887" w:type="dxa"/>
            <w:gridSpan w:val="4"/>
            <w:tcBorders>
              <w:top w:val="nil"/>
              <w:left w:val="nil"/>
              <w:bottom w:val="nil"/>
              <w:right w:val="nil"/>
            </w:tcBorders>
          </w:tcPr>
          <w:p w14:paraId="51473C35" w14:textId="148E459D" w:rsidR="00F9789B" w:rsidRDefault="00F9789B" w:rsidP="00A05599">
            <w:pPr>
              <w:spacing w:line="360" w:lineRule="auto"/>
              <w:jc w:val="both"/>
              <w:rPr>
                <w:rFonts w:ascii="Arial" w:hAnsi="Arial" w:cs="Arial"/>
              </w:rPr>
            </w:pPr>
            <w:r w:rsidRPr="00F9789B">
              <w:rPr>
                <w:rFonts w:ascii="Arial" w:hAnsi="Arial" w:cs="Arial"/>
              </w:rPr>
              <w:t>Acting appointments should only be cascaded to two levels below the acting position, to curb unnecessary costs.</w:t>
            </w:r>
          </w:p>
        </w:tc>
      </w:tr>
      <w:tr w:rsidR="00F9789B" w14:paraId="4B7C0906" w14:textId="77777777" w:rsidTr="008C343F">
        <w:tc>
          <w:tcPr>
            <w:tcW w:w="1129" w:type="dxa"/>
            <w:tcBorders>
              <w:top w:val="nil"/>
              <w:left w:val="nil"/>
              <w:bottom w:val="nil"/>
              <w:right w:val="nil"/>
            </w:tcBorders>
          </w:tcPr>
          <w:p w14:paraId="356A34D6" w14:textId="77777777" w:rsidR="00F9789B" w:rsidRDefault="00F9789B" w:rsidP="00A05599">
            <w:pPr>
              <w:spacing w:line="360" w:lineRule="auto"/>
              <w:jc w:val="both"/>
              <w:rPr>
                <w:rFonts w:ascii="Arial" w:hAnsi="Arial" w:cs="Arial"/>
              </w:rPr>
            </w:pPr>
          </w:p>
        </w:tc>
        <w:tc>
          <w:tcPr>
            <w:tcW w:w="7887" w:type="dxa"/>
            <w:gridSpan w:val="4"/>
            <w:tcBorders>
              <w:top w:val="nil"/>
              <w:left w:val="nil"/>
              <w:bottom w:val="nil"/>
              <w:right w:val="nil"/>
            </w:tcBorders>
          </w:tcPr>
          <w:p w14:paraId="4679D8B9" w14:textId="77777777" w:rsidR="00F9789B" w:rsidRDefault="00F9789B" w:rsidP="00A05599">
            <w:pPr>
              <w:spacing w:line="360" w:lineRule="auto"/>
              <w:jc w:val="both"/>
              <w:rPr>
                <w:rFonts w:ascii="Arial" w:hAnsi="Arial" w:cs="Arial"/>
              </w:rPr>
            </w:pPr>
          </w:p>
        </w:tc>
      </w:tr>
      <w:tr w:rsidR="00F9789B" w14:paraId="1F3AC46C" w14:textId="77777777" w:rsidTr="008C343F">
        <w:tc>
          <w:tcPr>
            <w:tcW w:w="1129" w:type="dxa"/>
            <w:tcBorders>
              <w:top w:val="nil"/>
              <w:left w:val="nil"/>
              <w:bottom w:val="nil"/>
              <w:right w:val="nil"/>
            </w:tcBorders>
          </w:tcPr>
          <w:p w14:paraId="0A125D83" w14:textId="30E38A10" w:rsidR="00F9789B" w:rsidRDefault="000139BB" w:rsidP="00A05599">
            <w:pPr>
              <w:spacing w:line="360" w:lineRule="auto"/>
              <w:jc w:val="both"/>
              <w:rPr>
                <w:rFonts w:ascii="Arial" w:hAnsi="Arial" w:cs="Arial"/>
              </w:rPr>
            </w:pPr>
            <w:r>
              <w:rPr>
                <w:rFonts w:ascii="Arial" w:hAnsi="Arial" w:cs="Arial"/>
              </w:rPr>
              <w:t>6</w:t>
            </w:r>
            <w:r w:rsidR="00F9789B">
              <w:rPr>
                <w:rFonts w:ascii="Arial" w:hAnsi="Arial" w:cs="Arial"/>
              </w:rPr>
              <w:t>.2.2</w:t>
            </w:r>
          </w:p>
        </w:tc>
        <w:tc>
          <w:tcPr>
            <w:tcW w:w="7887" w:type="dxa"/>
            <w:gridSpan w:val="4"/>
            <w:tcBorders>
              <w:top w:val="nil"/>
              <w:left w:val="nil"/>
              <w:bottom w:val="nil"/>
              <w:right w:val="nil"/>
            </w:tcBorders>
          </w:tcPr>
          <w:p w14:paraId="7D9A3045" w14:textId="078F50F9" w:rsidR="00F9789B" w:rsidRDefault="00F9789B" w:rsidP="00A05599">
            <w:pPr>
              <w:spacing w:line="360" w:lineRule="auto"/>
              <w:jc w:val="both"/>
              <w:rPr>
                <w:rFonts w:ascii="Arial" w:hAnsi="Arial" w:cs="Arial"/>
              </w:rPr>
            </w:pPr>
            <w:r w:rsidRPr="00F9789B">
              <w:rPr>
                <w:rFonts w:ascii="Arial" w:hAnsi="Arial" w:cs="Arial"/>
              </w:rPr>
              <w:t>Acting must only be permitted in positions on the approved organogram, in line with Municipal Systems Amendment Act (5 July 2011).</w:t>
            </w:r>
          </w:p>
        </w:tc>
      </w:tr>
      <w:tr w:rsidR="00F9789B" w14:paraId="48D28A22" w14:textId="77777777" w:rsidTr="008C343F">
        <w:tc>
          <w:tcPr>
            <w:tcW w:w="1129" w:type="dxa"/>
            <w:tcBorders>
              <w:top w:val="nil"/>
              <w:left w:val="nil"/>
              <w:bottom w:val="nil"/>
              <w:right w:val="nil"/>
            </w:tcBorders>
          </w:tcPr>
          <w:p w14:paraId="2C8E38BB" w14:textId="77777777" w:rsidR="00F9789B" w:rsidRDefault="00F9789B" w:rsidP="00A05599">
            <w:pPr>
              <w:spacing w:line="360" w:lineRule="auto"/>
              <w:jc w:val="both"/>
              <w:rPr>
                <w:rFonts w:ascii="Arial" w:hAnsi="Arial" w:cs="Arial"/>
              </w:rPr>
            </w:pPr>
          </w:p>
        </w:tc>
        <w:tc>
          <w:tcPr>
            <w:tcW w:w="7887" w:type="dxa"/>
            <w:gridSpan w:val="4"/>
            <w:tcBorders>
              <w:top w:val="nil"/>
              <w:left w:val="nil"/>
              <w:bottom w:val="nil"/>
              <w:right w:val="nil"/>
            </w:tcBorders>
          </w:tcPr>
          <w:p w14:paraId="67231B13" w14:textId="77777777" w:rsidR="00F9789B" w:rsidRDefault="00F9789B" w:rsidP="00A05599">
            <w:pPr>
              <w:spacing w:line="360" w:lineRule="auto"/>
              <w:jc w:val="both"/>
              <w:rPr>
                <w:rFonts w:ascii="Arial" w:hAnsi="Arial" w:cs="Arial"/>
              </w:rPr>
            </w:pPr>
          </w:p>
        </w:tc>
      </w:tr>
      <w:tr w:rsidR="00F9789B" w14:paraId="7966DF6C" w14:textId="77777777" w:rsidTr="008C343F">
        <w:tc>
          <w:tcPr>
            <w:tcW w:w="1129" w:type="dxa"/>
            <w:tcBorders>
              <w:top w:val="nil"/>
              <w:left w:val="nil"/>
              <w:bottom w:val="nil"/>
              <w:right w:val="nil"/>
            </w:tcBorders>
          </w:tcPr>
          <w:p w14:paraId="00A34B06" w14:textId="034AD7CF" w:rsidR="00F9789B" w:rsidRDefault="000139BB" w:rsidP="00A05599">
            <w:pPr>
              <w:spacing w:line="360" w:lineRule="auto"/>
              <w:jc w:val="both"/>
              <w:rPr>
                <w:rFonts w:ascii="Arial" w:hAnsi="Arial" w:cs="Arial"/>
              </w:rPr>
            </w:pPr>
            <w:r>
              <w:rPr>
                <w:rFonts w:ascii="Arial" w:hAnsi="Arial" w:cs="Arial"/>
              </w:rPr>
              <w:t>6</w:t>
            </w:r>
            <w:r w:rsidR="00F9789B">
              <w:rPr>
                <w:rFonts w:ascii="Arial" w:hAnsi="Arial" w:cs="Arial"/>
              </w:rPr>
              <w:t>.2.3</w:t>
            </w:r>
          </w:p>
        </w:tc>
        <w:tc>
          <w:tcPr>
            <w:tcW w:w="7887" w:type="dxa"/>
            <w:gridSpan w:val="4"/>
            <w:tcBorders>
              <w:top w:val="nil"/>
              <w:left w:val="nil"/>
              <w:bottom w:val="nil"/>
              <w:right w:val="nil"/>
            </w:tcBorders>
          </w:tcPr>
          <w:p w14:paraId="1381E625" w14:textId="7833D5EF" w:rsidR="00F9789B" w:rsidRDefault="00F9789B" w:rsidP="00A05599">
            <w:pPr>
              <w:spacing w:line="360" w:lineRule="auto"/>
              <w:jc w:val="both"/>
              <w:rPr>
                <w:rFonts w:ascii="Arial" w:hAnsi="Arial" w:cs="Arial"/>
              </w:rPr>
            </w:pPr>
            <w:r w:rsidRPr="00F9789B">
              <w:rPr>
                <w:rFonts w:ascii="Arial" w:hAnsi="Arial" w:cs="Arial"/>
              </w:rPr>
              <w:t>Acting must only be permitted in funded vacant positions.</w:t>
            </w:r>
          </w:p>
        </w:tc>
      </w:tr>
      <w:tr w:rsidR="00F9789B" w14:paraId="3CD6045F" w14:textId="77777777" w:rsidTr="008C343F">
        <w:tc>
          <w:tcPr>
            <w:tcW w:w="1129" w:type="dxa"/>
            <w:tcBorders>
              <w:top w:val="nil"/>
              <w:left w:val="nil"/>
              <w:bottom w:val="nil"/>
              <w:right w:val="nil"/>
            </w:tcBorders>
          </w:tcPr>
          <w:p w14:paraId="7A963099" w14:textId="77777777" w:rsidR="00F9789B" w:rsidRDefault="00F9789B" w:rsidP="00A05599">
            <w:pPr>
              <w:spacing w:line="360" w:lineRule="auto"/>
              <w:jc w:val="both"/>
              <w:rPr>
                <w:rFonts w:ascii="Arial" w:hAnsi="Arial" w:cs="Arial"/>
              </w:rPr>
            </w:pPr>
          </w:p>
        </w:tc>
        <w:tc>
          <w:tcPr>
            <w:tcW w:w="7887" w:type="dxa"/>
            <w:gridSpan w:val="4"/>
            <w:tcBorders>
              <w:top w:val="nil"/>
              <w:left w:val="nil"/>
              <w:bottom w:val="nil"/>
              <w:right w:val="nil"/>
            </w:tcBorders>
          </w:tcPr>
          <w:p w14:paraId="6ED357A3" w14:textId="77777777" w:rsidR="00F9789B" w:rsidRDefault="00F9789B" w:rsidP="00A05599">
            <w:pPr>
              <w:spacing w:line="360" w:lineRule="auto"/>
              <w:jc w:val="both"/>
              <w:rPr>
                <w:rFonts w:ascii="Arial" w:hAnsi="Arial" w:cs="Arial"/>
              </w:rPr>
            </w:pPr>
          </w:p>
        </w:tc>
      </w:tr>
      <w:tr w:rsidR="00F9789B" w14:paraId="02790EA3" w14:textId="77777777" w:rsidTr="008C343F">
        <w:tc>
          <w:tcPr>
            <w:tcW w:w="1129" w:type="dxa"/>
            <w:tcBorders>
              <w:top w:val="nil"/>
              <w:left w:val="nil"/>
              <w:bottom w:val="nil"/>
              <w:right w:val="nil"/>
            </w:tcBorders>
          </w:tcPr>
          <w:p w14:paraId="6D4D7CA1" w14:textId="1637A7AF" w:rsidR="00F9789B" w:rsidRDefault="000139BB" w:rsidP="00A05599">
            <w:pPr>
              <w:spacing w:line="360" w:lineRule="auto"/>
              <w:jc w:val="both"/>
              <w:rPr>
                <w:rFonts w:ascii="Arial" w:hAnsi="Arial" w:cs="Arial"/>
              </w:rPr>
            </w:pPr>
            <w:r>
              <w:rPr>
                <w:rFonts w:ascii="Arial" w:hAnsi="Arial" w:cs="Arial"/>
              </w:rPr>
              <w:t>6</w:t>
            </w:r>
            <w:r w:rsidR="00F9789B">
              <w:rPr>
                <w:rFonts w:ascii="Arial" w:hAnsi="Arial" w:cs="Arial"/>
              </w:rPr>
              <w:t>.2.4</w:t>
            </w:r>
          </w:p>
        </w:tc>
        <w:tc>
          <w:tcPr>
            <w:tcW w:w="7887" w:type="dxa"/>
            <w:gridSpan w:val="4"/>
            <w:tcBorders>
              <w:top w:val="nil"/>
              <w:left w:val="nil"/>
              <w:bottom w:val="nil"/>
              <w:right w:val="nil"/>
            </w:tcBorders>
          </w:tcPr>
          <w:p w14:paraId="50B31D54" w14:textId="3029975D" w:rsidR="00F9789B" w:rsidRDefault="00F9789B" w:rsidP="00A05599">
            <w:pPr>
              <w:spacing w:line="360" w:lineRule="auto"/>
              <w:jc w:val="both"/>
              <w:rPr>
                <w:rFonts w:ascii="Arial" w:hAnsi="Arial" w:cs="Arial"/>
              </w:rPr>
            </w:pPr>
            <w:r w:rsidRPr="00F9789B">
              <w:rPr>
                <w:rFonts w:ascii="Arial" w:hAnsi="Arial" w:cs="Arial"/>
              </w:rPr>
              <w:t>Prior to an employee being assigned to act, the request must firstly be forwarded to the Budget and Treasury Section to confirm budget availability.</w:t>
            </w:r>
          </w:p>
        </w:tc>
      </w:tr>
      <w:tr w:rsidR="00F9789B" w14:paraId="580342F7" w14:textId="77777777" w:rsidTr="008C343F">
        <w:tc>
          <w:tcPr>
            <w:tcW w:w="1129" w:type="dxa"/>
            <w:tcBorders>
              <w:top w:val="nil"/>
              <w:left w:val="nil"/>
              <w:bottom w:val="nil"/>
              <w:right w:val="nil"/>
            </w:tcBorders>
          </w:tcPr>
          <w:p w14:paraId="79334500" w14:textId="77777777" w:rsidR="00F9789B" w:rsidRDefault="00F9789B" w:rsidP="00A05599">
            <w:pPr>
              <w:spacing w:line="360" w:lineRule="auto"/>
              <w:jc w:val="both"/>
              <w:rPr>
                <w:rFonts w:ascii="Arial" w:hAnsi="Arial" w:cs="Arial"/>
              </w:rPr>
            </w:pPr>
          </w:p>
        </w:tc>
        <w:tc>
          <w:tcPr>
            <w:tcW w:w="7887" w:type="dxa"/>
            <w:gridSpan w:val="4"/>
            <w:tcBorders>
              <w:top w:val="nil"/>
              <w:left w:val="nil"/>
              <w:bottom w:val="nil"/>
              <w:right w:val="nil"/>
            </w:tcBorders>
          </w:tcPr>
          <w:p w14:paraId="3EEAFD46" w14:textId="77777777" w:rsidR="00F9789B" w:rsidRDefault="00F9789B" w:rsidP="00A05599">
            <w:pPr>
              <w:spacing w:line="360" w:lineRule="auto"/>
              <w:jc w:val="both"/>
              <w:rPr>
                <w:rFonts w:ascii="Arial" w:hAnsi="Arial" w:cs="Arial"/>
              </w:rPr>
            </w:pPr>
          </w:p>
        </w:tc>
      </w:tr>
      <w:tr w:rsidR="00F9789B" w14:paraId="1DD88985" w14:textId="77777777" w:rsidTr="008C343F">
        <w:tc>
          <w:tcPr>
            <w:tcW w:w="1129" w:type="dxa"/>
            <w:tcBorders>
              <w:top w:val="nil"/>
              <w:left w:val="nil"/>
              <w:bottom w:val="nil"/>
              <w:right w:val="nil"/>
            </w:tcBorders>
          </w:tcPr>
          <w:p w14:paraId="440DAC3F" w14:textId="0466D81D" w:rsidR="00F9789B" w:rsidRDefault="000139BB" w:rsidP="00A05599">
            <w:pPr>
              <w:spacing w:line="360" w:lineRule="auto"/>
              <w:jc w:val="both"/>
              <w:rPr>
                <w:rFonts w:ascii="Arial" w:hAnsi="Arial" w:cs="Arial"/>
              </w:rPr>
            </w:pPr>
            <w:r>
              <w:rPr>
                <w:rFonts w:ascii="Arial" w:hAnsi="Arial" w:cs="Arial"/>
              </w:rPr>
              <w:t>6</w:t>
            </w:r>
            <w:r w:rsidR="00F9789B">
              <w:rPr>
                <w:rFonts w:ascii="Arial" w:hAnsi="Arial" w:cs="Arial"/>
              </w:rPr>
              <w:t>.2.5</w:t>
            </w:r>
          </w:p>
        </w:tc>
        <w:tc>
          <w:tcPr>
            <w:tcW w:w="7887" w:type="dxa"/>
            <w:gridSpan w:val="4"/>
            <w:tcBorders>
              <w:top w:val="nil"/>
              <w:left w:val="nil"/>
              <w:bottom w:val="nil"/>
              <w:right w:val="nil"/>
            </w:tcBorders>
          </w:tcPr>
          <w:p w14:paraId="5B95D350" w14:textId="1CFFFD0A" w:rsidR="00F9789B" w:rsidRDefault="00F9789B" w:rsidP="00A05599">
            <w:pPr>
              <w:spacing w:line="360" w:lineRule="auto"/>
              <w:jc w:val="both"/>
              <w:rPr>
                <w:rFonts w:ascii="Arial" w:hAnsi="Arial" w:cs="Arial"/>
              </w:rPr>
            </w:pPr>
            <w:r w:rsidRPr="00F9789B">
              <w:rPr>
                <w:rFonts w:ascii="Arial" w:hAnsi="Arial" w:cs="Arial"/>
              </w:rPr>
              <w:t>Acting for extended periods must be discouraged, unless motivated to the Municipal Manager, based on operational reasons. This will ensure that the municipality is not exposed to unnecessary litigation.</w:t>
            </w:r>
          </w:p>
        </w:tc>
      </w:tr>
      <w:tr w:rsidR="00F9789B" w14:paraId="265DB88B" w14:textId="77777777" w:rsidTr="008C343F">
        <w:tc>
          <w:tcPr>
            <w:tcW w:w="1129" w:type="dxa"/>
            <w:tcBorders>
              <w:top w:val="nil"/>
              <w:left w:val="nil"/>
              <w:bottom w:val="nil"/>
              <w:right w:val="nil"/>
            </w:tcBorders>
          </w:tcPr>
          <w:p w14:paraId="1720648C" w14:textId="77777777" w:rsidR="00F9789B" w:rsidRDefault="00F9789B" w:rsidP="00A05599">
            <w:pPr>
              <w:spacing w:line="360" w:lineRule="auto"/>
              <w:jc w:val="both"/>
              <w:rPr>
                <w:rFonts w:ascii="Arial" w:hAnsi="Arial" w:cs="Arial"/>
              </w:rPr>
            </w:pPr>
          </w:p>
        </w:tc>
        <w:tc>
          <w:tcPr>
            <w:tcW w:w="7887" w:type="dxa"/>
            <w:gridSpan w:val="4"/>
            <w:tcBorders>
              <w:top w:val="nil"/>
              <w:left w:val="nil"/>
              <w:bottom w:val="nil"/>
              <w:right w:val="nil"/>
            </w:tcBorders>
          </w:tcPr>
          <w:p w14:paraId="50BE0F4C" w14:textId="77777777" w:rsidR="00F9789B" w:rsidRDefault="00F9789B" w:rsidP="00A05599">
            <w:pPr>
              <w:spacing w:line="360" w:lineRule="auto"/>
              <w:jc w:val="both"/>
              <w:rPr>
                <w:rFonts w:ascii="Arial" w:hAnsi="Arial" w:cs="Arial"/>
              </w:rPr>
            </w:pPr>
          </w:p>
        </w:tc>
      </w:tr>
      <w:tr w:rsidR="000139BB" w14:paraId="7674BEF0" w14:textId="77777777" w:rsidTr="008C343F">
        <w:tc>
          <w:tcPr>
            <w:tcW w:w="1129" w:type="dxa"/>
            <w:tcBorders>
              <w:top w:val="nil"/>
              <w:left w:val="nil"/>
              <w:bottom w:val="nil"/>
              <w:right w:val="nil"/>
            </w:tcBorders>
          </w:tcPr>
          <w:p w14:paraId="67EE2BA0" w14:textId="77777777" w:rsidR="000139BB" w:rsidRDefault="000139BB" w:rsidP="00A05599">
            <w:pPr>
              <w:spacing w:line="360" w:lineRule="auto"/>
              <w:jc w:val="both"/>
              <w:rPr>
                <w:rFonts w:ascii="Arial" w:hAnsi="Arial" w:cs="Arial"/>
              </w:rPr>
            </w:pPr>
          </w:p>
        </w:tc>
        <w:tc>
          <w:tcPr>
            <w:tcW w:w="7887" w:type="dxa"/>
            <w:gridSpan w:val="4"/>
            <w:tcBorders>
              <w:top w:val="nil"/>
              <w:left w:val="nil"/>
              <w:bottom w:val="nil"/>
              <w:right w:val="nil"/>
            </w:tcBorders>
          </w:tcPr>
          <w:p w14:paraId="370C85C6" w14:textId="77777777" w:rsidR="000139BB" w:rsidRDefault="000139BB" w:rsidP="00A05599">
            <w:pPr>
              <w:spacing w:line="360" w:lineRule="auto"/>
              <w:jc w:val="both"/>
              <w:rPr>
                <w:rFonts w:ascii="Arial" w:hAnsi="Arial" w:cs="Arial"/>
              </w:rPr>
            </w:pPr>
          </w:p>
        </w:tc>
      </w:tr>
      <w:tr w:rsidR="000139BB" w14:paraId="09E42730" w14:textId="77777777" w:rsidTr="008C343F">
        <w:tc>
          <w:tcPr>
            <w:tcW w:w="1129" w:type="dxa"/>
            <w:tcBorders>
              <w:top w:val="nil"/>
              <w:left w:val="nil"/>
              <w:bottom w:val="nil"/>
              <w:right w:val="nil"/>
            </w:tcBorders>
          </w:tcPr>
          <w:p w14:paraId="3F344743" w14:textId="77777777" w:rsidR="000139BB" w:rsidRDefault="000139BB" w:rsidP="00A05599">
            <w:pPr>
              <w:spacing w:line="360" w:lineRule="auto"/>
              <w:jc w:val="both"/>
              <w:rPr>
                <w:rFonts w:ascii="Arial" w:hAnsi="Arial" w:cs="Arial"/>
              </w:rPr>
            </w:pPr>
          </w:p>
        </w:tc>
        <w:tc>
          <w:tcPr>
            <w:tcW w:w="7887" w:type="dxa"/>
            <w:gridSpan w:val="4"/>
            <w:tcBorders>
              <w:top w:val="nil"/>
              <w:left w:val="nil"/>
              <w:bottom w:val="nil"/>
              <w:right w:val="nil"/>
            </w:tcBorders>
          </w:tcPr>
          <w:p w14:paraId="539EB074" w14:textId="77777777" w:rsidR="000139BB" w:rsidRDefault="000139BB" w:rsidP="00A05599">
            <w:pPr>
              <w:spacing w:line="360" w:lineRule="auto"/>
              <w:jc w:val="both"/>
              <w:rPr>
                <w:rFonts w:ascii="Arial" w:hAnsi="Arial" w:cs="Arial"/>
              </w:rPr>
            </w:pPr>
          </w:p>
        </w:tc>
      </w:tr>
      <w:tr w:rsidR="000139BB" w14:paraId="47AA722E" w14:textId="77777777" w:rsidTr="008C343F">
        <w:tc>
          <w:tcPr>
            <w:tcW w:w="1129" w:type="dxa"/>
            <w:tcBorders>
              <w:top w:val="nil"/>
              <w:left w:val="nil"/>
              <w:bottom w:val="nil"/>
              <w:right w:val="nil"/>
            </w:tcBorders>
          </w:tcPr>
          <w:p w14:paraId="16769DE4" w14:textId="77777777" w:rsidR="000139BB" w:rsidRDefault="000139BB" w:rsidP="00A05599">
            <w:pPr>
              <w:spacing w:line="360" w:lineRule="auto"/>
              <w:jc w:val="both"/>
              <w:rPr>
                <w:rFonts w:ascii="Arial" w:hAnsi="Arial" w:cs="Arial"/>
              </w:rPr>
            </w:pPr>
          </w:p>
        </w:tc>
        <w:tc>
          <w:tcPr>
            <w:tcW w:w="7887" w:type="dxa"/>
            <w:gridSpan w:val="4"/>
            <w:tcBorders>
              <w:top w:val="nil"/>
              <w:left w:val="nil"/>
              <w:bottom w:val="nil"/>
              <w:right w:val="nil"/>
            </w:tcBorders>
          </w:tcPr>
          <w:p w14:paraId="5F93E44E" w14:textId="77777777" w:rsidR="000139BB" w:rsidRDefault="000139BB" w:rsidP="00A05599">
            <w:pPr>
              <w:spacing w:line="360" w:lineRule="auto"/>
              <w:jc w:val="both"/>
              <w:rPr>
                <w:rFonts w:ascii="Arial" w:hAnsi="Arial" w:cs="Arial"/>
              </w:rPr>
            </w:pPr>
          </w:p>
        </w:tc>
      </w:tr>
      <w:tr w:rsidR="000139BB" w14:paraId="29567E56" w14:textId="77777777" w:rsidTr="008C343F">
        <w:tc>
          <w:tcPr>
            <w:tcW w:w="1129" w:type="dxa"/>
            <w:tcBorders>
              <w:top w:val="nil"/>
              <w:left w:val="nil"/>
              <w:bottom w:val="nil"/>
              <w:right w:val="nil"/>
            </w:tcBorders>
          </w:tcPr>
          <w:p w14:paraId="20C74822" w14:textId="77777777" w:rsidR="000139BB" w:rsidRDefault="000139BB" w:rsidP="00A05599">
            <w:pPr>
              <w:spacing w:line="360" w:lineRule="auto"/>
              <w:jc w:val="both"/>
              <w:rPr>
                <w:rFonts w:ascii="Arial" w:hAnsi="Arial" w:cs="Arial"/>
              </w:rPr>
            </w:pPr>
          </w:p>
        </w:tc>
        <w:tc>
          <w:tcPr>
            <w:tcW w:w="7887" w:type="dxa"/>
            <w:gridSpan w:val="4"/>
            <w:tcBorders>
              <w:top w:val="nil"/>
              <w:left w:val="nil"/>
              <w:bottom w:val="nil"/>
              <w:right w:val="nil"/>
            </w:tcBorders>
          </w:tcPr>
          <w:p w14:paraId="1826F375" w14:textId="77777777" w:rsidR="000139BB" w:rsidRDefault="000139BB" w:rsidP="00A05599">
            <w:pPr>
              <w:spacing w:line="360" w:lineRule="auto"/>
              <w:jc w:val="both"/>
              <w:rPr>
                <w:rFonts w:ascii="Arial" w:hAnsi="Arial" w:cs="Arial"/>
              </w:rPr>
            </w:pPr>
          </w:p>
        </w:tc>
      </w:tr>
      <w:tr w:rsidR="000139BB" w14:paraId="4EFD46C8" w14:textId="77777777" w:rsidTr="008C343F">
        <w:tc>
          <w:tcPr>
            <w:tcW w:w="1129" w:type="dxa"/>
            <w:tcBorders>
              <w:top w:val="nil"/>
              <w:left w:val="nil"/>
              <w:bottom w:val="nil"/>
              <w:right w:val="nil"/>
            </w:tcBorders>
          </w:tcPr>
          <w:p w14:paraId="123EDBEF" w14:textId="77777777" w:rsidR="000139BB" w:rsidRDefault="000139BB" w:rsidP="00A05599">
            <w:pPr>
              <w:spacing w:line="360" w:lineRule="auto"/>
              <w:jc w:val="both"/>
              <w:rPr>
                <w:rFonts w:ascii="Arial" w:hAnsi="Arial" w:cs="Arial"/>
              </w:rPr>
            </w:pPr>
          </w:p>
        </w:tc>
        <w:tc>
          <w:tcPr>
            <w:tcW w:w="7887" w:type="dxa"/>
            <w:gridSpan w:val="4"/>
            <w:tcBorders>
              <w:top w:val="nil"/>
              <w:left w:val="nil"/>
              <w:bottom w:val="nil"/>
              <w:right w:val="nil"/>
            </w:tcBorders>
          </w:tcPr>
          <w:p w14:paraId="108810E8" w14:textId="77777777" w:rsidR="000139BB" w:rsidRDefault="000139BB" w:rsidP="00A05599">
            <w:pPr>
              <w:spacing w:line="360" w:lineRule="auto"/>
              <w:jc w:val="both"/>
              <w:rPr>
                <w:rFonts w:ascii="Arial" w:hAnsi="Arial" w:cs="Arial"/>
              </w:rPr>
            </w:pPr>
          </w:p>
        </w:tc>
      </w:tr>
      <w:tr w:rsidR="000139BB" w14:paraId="07D22F8C" w14:textId="77777777" w:rsidTr="008C343F">
        <w:tc>
          <w:tcPr>
            <w:tcW w:w="1129" w:type="dxa"/>
            <w:tcBorders>
              <w:top w:val="nil"/>
              <w:left w:val="nil"/>
              <w:bottom w:val="nil"/>
              <w:right w:val="nil"/>
            </w:tcBorders>
          </w:tcPr>
          <w:p w14:paraId="3518D6B2" w14:textId="77777777" w:rsidR="000139BB" w:rsidRDefault="000139BB" w:rsidP="00A05599">
            <w:pPr>
              <w:spacing w:line="360" w:lineRule="auto"/>
              <w:jc w:val="both"/>
              <w:rPr>
                <w:rFonts w:ascii="Arial" w:hAnsi="Arial" w:cs="Arial"/>
              </w:rPr>
            </w:pPr>
          </w:p>
        </w:tc>
        <w:tc>
          <w:tcPr>
            <w:tcW w:w="7887" w:type="dxa"/>
            <w:gridSpan w:val="4"/>
            <w:tcBorders>
              <w:top w:val="nil"/>
              <w:left w:val="nil"/>
              <w:bottom w:val="nil"/>
              <w:right w:val="nil"/>
            </w:tcBorders>
          </w:tcPr>
          <w:p w14:paraId="14F14AE0" w14:textId="77777777" w:rsidR="000139BB" w:rsidRDefault="000139BB" w:rsidP="00A05599">
            <w:pPr>
              <w:spacing w:line="360" w:lineRule="auto"/>
              <w:jc w:val="both"/>
              <w:rPr>
                <w:rFonts w:ascii="Arial" w:hAnsi="Arial" w:cs="Arial"/>
              </w:rPr>
            </w:pPr>
          </w:p>
        </w:tc>
      </w:tr>
      <w:tr w:rsidR="00F9789B" w14:paraId="4A416741" w14:textId="77777777" w:rsidTr="008C343F">
        <w:tc>
          <w:tcPr>
            <w:tcW w:w="1129" w:type="dxa"/>
            <w:tcBorders>
              <w:top w:val="nil"/>
              <w:left w:val="nil"/>
              <w:bottom w:val="nil"/>
              <w:right w:val="nil"/>
            </w:tcBorders>
          </w:tcPr>
          <w:p w14:paraId="7ED65BD1" w14:textId="703987F0" w:rsidR="00F9789B" w:rsidRPr="00F9789B" w:rsidRDefault="000139BB" w:rsidP="00A05599">
            <w:pPr>
              <w:spacing w:line="360" w:lineRule="auto"/>
              <w:jc w:val="both"/>
              <w:rPr>
                <w:rFonts w:ascii="Arial" w:hAnsi="Arial" w:cs="Arial"/>
                <w:b/>
              </w:rPr>
            </w:pPr>
            <w:r>
              <w:rPr>
                <w:rFonts w:ascii="Arial" w:hAnsi="Arial" w:cs="Arial"/>
                <w:b/>
              </w:rPr>
              <w:lastRenderedPageBreak/>
              <w:t>7</w:t>
            </w:r>
            <w:r w:rsidR="00F9789B">
              <w:rPr>
                <w:rFonts w:ascii="Arial" w:hAnsi="Arial" w:cs="Arial"/>
                <w:b/>
              </w:rPr>
              <w:t>.</w:t>
            </w:r>
          </w:p>
        </w:tc>
        <w:tc>
          <w:tcPr>
            <w:tcW w:w="7887" w:type="dxa"/>
            <w:gridSpan w:val="4"/>
            <w:tcBorders>
              <w:top w:val="nil"/>
              <w:left w:val="nil"/>
              <w:bottom w:val="nil"/>
              <w:right w:val="nil"/>
            </w:tcBorders>
          </w:tcPr>
          <w:p w14:paraId="008D5D50" w14:textId="0B6CE9FE" w:rsidR="00F9789B" w:rsidRPr="00F9789B" w:rsidRDefault="00F9789B" w:rsidP="00A05599">
            <w:pPr>
              <w:spacing w:line="360" w:lineRule="auto"/>
              <w:jc w:val="both"/>
              <w:rPr>
                <w:rFonts w:ascii="Arial" w:hAnsi="Arial" w:cs="Arial"/>
                <w:b/>
                <w:u w:val="single"/>
              </w:rPr>
            </w:pPr>
            <w:r>
              <w:rPr>
                <w:rFonts w:ascii="Arial" w:hAnsi="Arial" w:cs="Arial"/>
                <w:b/>
                <w:u w:val="single"/>
              </w:rPr>
              <w:t>OVERTIME</w:t>
            </w:r>
          </w:p>
        </w:tc>
      </w:tr>
      <w:tr w:rsidR="00F9789B" w14:paraId="7221C608" w14:textId="77777777" w:rsidTr="008C343F">
        <w:tc>
          <w:tcPr>
            <w:tcW w:w="1129" w:type="dxa"/>
            <w:tcBorders>
              <w:top w:val="nil"/>
              <w:left w:val="nil"/>
              <w:bottom w:val="nil"/>
              <w:right w:val="nil"/>
            </w:tcBorders>
          </w:tcPr>
          <w:p w14:paraId="4A23145C" w14:textId="77777777" w:rsidR="00F9789B" w:rsidRDefault="00F9789B" w:rsidP="00A05599">
            <w:pPr>
              <w:spacing w:line="360" w:lineRule="auto"/>
              <w:jc w:val="both"/>
              <w:rPr>
                <w:rFonts w:ascii="Arial" w:hAnsi="Arial" w:cs="Arial"/>
              </w:rPr>
            </w:pPr>
          </w:p>
        </w:tc>
        <w:tc>
          <w:tcPr>
            <w:tcW w:w="7887" w:type="dxa"/>
            <w:gridSpan w:val="4"/>
            <w:tcBorders>
              <w:top w:val="nil"/>
              <w:left w:val="nil"/>
              <w:bottom w:val="nil"/>
              <w:right w:val="nil"/>
            </w:tcBorders>
          </w:tcPr>
          <w:p w14:paraId="3ED0FA5E" w14:textId="77777777" w:rsidR="00F9789B" w:rsidRDefault="00F9789B" w:rsidP="00A05599">
            <w:pPr>
              <w:spacing w:line="360" w:lineRule="auto"/>
              <w:jc w:val="both"/>
              <w:rPr>
                <w:rFonts w:ascii="Arial" w:hAnsi="Arial" w:cs="Arial"/>
              </w:rPr>
            </w:pPr>
          </w:p>
        </w:tc>
      </w:tr>
      <w:tr w:rsidR="00F9789B" w14:paraId="2D9A752D" w14:textId="77777777" w:rsidTr="008C343F">
        <w:tc>
          <w:tcPr>
            <w:tcW w:w="1129" w:type="dxa"/>
            <w:tcBorders>
              <w:top w:val="nil"/>
              <w:left w:val="nil"/>
              <w:bottom w:val="nil"/>
              <w:right w:val="nil"/>
            </w:tcBorders>
          </w:tcPr>
          <w:p w14:paraId="6203987D" w14:textId="38666F33" w:rsidR="00F9789B" w:rsidRPr="00F9789B" w:rsidRDefault="000139BB" w:rsidP="00A05599">
            <w:pPr>
              <w:spacing w:line="360" w:lineRule="auto"/>
              <w:jc w:val="both"/>
              <w:rPr>
                <w:rFonts w:ascii="Arial" w:hAnsi="Arial" w:cs="Arial"/>
                <w:b/>
                <w:i/>
              </w:rPr>
            </w:pPr>
            <w:r>
              <w:rPr>
                <w:rFonts w:ascii="Arial" w:hAnsi="Arial" w:cs="Arial"/>
                <w:b/>
                <w:i/>
              </w:rPr>
              <w:t>7</w:t>
            </w:r>
            <w:r w:rsidR="00F9789B">
              <w:rPr>
                <w:rFonts w:ascii="Arial" w:hAnsi="Arial" w:cs="Arial"/>
                <w:b/>
                <w:i/>
              </w:rPr>
              <w:t>.1</w:t>
            </w:r>
          </w:p>
        </w:tc>
        <w:tc>
          <w:tcPr>
            <w:tcW w:w="7887" w:type="dxa"/>
            <w:gridSpan w:val="4"/>
            <w:tcBorders>
              <w:top w:val="nil"/>
              <w:left w:val="nil"/>
              <w:bottom w:val="nil"/>
              <w:right w:val="nil"/>
            </w:tcBorders>
          </w:tcPr>
          <w:p w14:paraId="3EFDE72D" w14:textId="7DB65D85" w:rsidR="00F9789B" w:rsidRPr="00F9789B" w:rsidRDefault="00F9789B" w:rsidP="00A05599">
            <w:pPr>
              <w:spacing w:line="360" w:lineRule="auto"/>
              <w:jc w:val="both"/>
              <w:rPr>
                <w:rFonts w:ascii="Arial" w:hAnsi="Arial" w:cs="Arial"/>
                <w:b/>
                <w:i/>
                <w:u w:val="single"/>
              </w:rPr>
            </w:pPr>
            <w:r>
              <w:rPr>
                <w:rFonts w:ascii="Arial" w:hAnsi="Arial" w:cs="Arial"/>
                <w:b/>
                <w:i/>
                <w:u w:val="single"/>
              </w:rPr>
              <w:t>Measure:</w:t>
            </w:r>
          </w:p>
        </w:tc>
      </w:tr>
      <w:tr w:rsidR="00F9789B" w14:paraId="6880B59E" w14:textId="77777777" w:rsidTr="008C343F">
        <w:tc>
          <w:tcPr>
            <w:tcW w:w="1129" w:type="dxa"/>
            <w:tcBorders>
              <w:top w:val="nil"/>
              <w:left w:val="nil"/>
              <w:bottom w:val="nil"/>
              <w:right w:val="nil"/>
            </w:tcBorders>
          </w:tcPr>
          <w:p w14:paraId="198E124C" w14:textId="77777777" w:rsidR="00F9789B" w:rsidRDefault="00F9789B" w:rsidP="00A05599">
            <w:pPr>
              <w:spacing w:line="360" w:lineRule="auto"/>
              <w:jc w:val="both"/>
              <w:rPr>
                <w:rFonts w:ascii="Arial" w:hAnsi="Arial" w:cs="Arial"/>
              </w:rPr>
            </w:pPr>
          </w:p>
        </w:tc>
        <w:tc>
          <w:tcPr>
            <w:tcW w:w="7887" w:type="dxa"/>
            <w:gridSpan w:val="4"/>
            <w:tcBorders>
              <w:top w:val="nil"/>
              <w:left w:val="nil"/>
              <w:bottom w:val="nil"/>
              <w:right w:val="nil"/>
            </w:tcBorders>
          </w:tcPr>
          <w:p w14:paraId="7A60A401" w14:textId="77777777" w:rsidR="00F9789B" w:rsidRDefault="00F9789B" w:rsidP="00A05599">
            <w:pPr>
              <w:spacing w:line="360" w:lineRule="auto"/>
              <w:jc w:val="both"/>
              <w:rPr>
                <w:rFonts w:ascii="Arial" w:hAnsi="Arial" w:cs="Arial"/>
              </w:rPr>
            </w:pPr>
          </w:p>
        </w:tc>
      </w:tr>
      <w:tr w:rsidR="00F9789B" w14:paraId="215CC0CA" w14:textId="77777777" w:rsidTr="008C343F">
        <w:tc>
          <w:tcPr>
            <w:tcW w:w="1129" w:type="dxa"/>
            <w:tcBorders>
              <w:top w:val="nil"/>
              <w:left w:val="nil"/>
              <w:bottom w:val="nil"/>
              <w:right w:val="nil"/>
            </w:tcBorders>
          </w:tcPr>
          <w:p w14:paraId="188EE4F1" w14:textId="0ADA6F15" w:rsidR="00F9789B" w:rsidRDefault="000139BB" w:rsidP="00A05599">
            <w:pPr>
              <w:spacing w:line="360" w:lineRule="auto"/>
              <w:jc w:val="both"/>
              <w:rPr>
                <w:rFonts w:ascii="Arial" w:hAnsi="Arial" w:cs="Arial"/>
              </w:rPr>
            </w:pPr>
            <w:r>
              <w:rPr>
                <w:rFonts w:ascii="Arial" w:hAnsi="Arial" w:cs="Arial"/>
              </w:rPr>
              <w:t>7</w:t>
            </w:r>
            <w:r w:rsidR="00F9789B">
              <w:rPr>
                <w:rFonts w:ascii="Arial" w:hAnsi="Arial" w:cs="Arial"/>
              </w:rPr>
              <w:t>.1.1</w:t>
            </w:r>
          </w:p>
        </w:tc>
        <w:tc>
          <w:tcPr>
            <w:tcW w:w="7887" w:type="dxa"/>
            <w:gridSpan w:val="4"/>
            <w:tcBorders>
              <w:top w:val="nil"/>
              <w:left w:val="nil"/>
              <w:bottom w:val="nil"/>
              <w:right w:val="nil"/>
            </w:tcBorders>
          </w:tcPr>
          <w:p w14:paraId="3CF1BFED" w14:textId="5D9A22B8" w:rsidR="00F9789B" w:rsidRDefault="00F9789B" w:rsidP="00A05599">
            <w:pPr>
              <w:spacing w:line="360" w:lineRule="auto"/>
              <w:jc w:val="both"/>
              <w:rPr>
                <w:rFonts w:ascii="Arial" w:hAnsi="Arial" w:cs="Arial"/>
              </w:rPr>
            </w:pPr>
            <w:r w:rsidRPr="00F9789B">
              <w:rPr>
                <w:rFonts w:ascii="Arial" w:hAnsi="Arial" w:cs="Arial"/>
              </w:rPr>
              <w:t xml:space="preserve">Overtime must be undertaken in compliance with all relevant policies, SALGBC Collective Agreements and applicable legislation (e.g. Basic Conditions of Employment Act). </w:t>
            </w:r>
          </w:p>
        </w:tc>
      </w:tr>
      <w:tr w:rsidR="00F9789B" w14:paraId="32EFDFF5" w14:textId="77777777" w:rsidTr="008C343F">
        <w:tc>
          <w:tcPr>
            <w:tcW w:w="1129" w:type="dxa"/>
            <w:tcBorders>
              <w:top w:val="nil"/>
              <w:left w:val="nil"/>
              <w:bottom w:val="nil"/>
              <w:right w:val="nil"/>
            </w:tcBorders>
          </w:tcPr>
          <w:p w14:paraId="7E5CC91D" w14:textId="77777777" w:rsidR="00F9789B" w:rsidRDefault="00F9789B" w:rsidP="00A05599">
            <w:pPr>
              <w:spacing w:line="360" w:lineRule="auto"/>
              <w:jc w:val="both"/>
              <w:rPr>
                <w:rFonts w:ascii="Arial" w:hAnsi="Arial" w:cs="Arial"/>
              </w:rPr>
            </w:pPr>
          </w:p>
        </w:tc>
        <w:tc>
          <w:tcPr>
            <w:tcW w:w="7887" w:type="dxa"/>
            <w:gridSpan w:val="4"/>
            <w:tcBorders>
              <w:top w:val="nil"/>
              <w:left w:val="nil"/>
              <w:bottom w:val="nil"/>
              <w:right w:val="nil"/>
            </w:tcBorders>
          </w:tcPr>
          <w:p w14:paraId="489C6588" w14:textId="77777777" w:rsidR="00F9789B" w:rsidRDefault="00F9789B" w:rsidP="00A05599">
            <w:pPr>
              <w:spacing w:line="360" w:lineRule="auto"/>
              <w:jc w:val="both"/>
              <w:rPr>
                <w:rFonts w:ascii="Arial" w:hAnsi="Arial" w:cs="Arial"/>
              </w:rPr>
            </w:pPr>
          </w:p>
        </w:tc>
      </w:tr>
      <w:tr w:rsidR="00F9789B" w14:paraId="674712AC" w14:textId="77777777" w:rsidTr="008C343F">
        <w:tc>
          <w:tcPr>
            <w:tcW w:w="1129" w:type="dxa"/>
            <w:tcBorders>
              <w:top w:val="nil"/>
              <w:left w:val="nil"/>
              <w:bottom w:val="nil"/>
              <w:right w:val="nil"/>
            </w:tcBorders>
          </w:tcPr>
          <w:p w14:paraId="5477AF93" w14:textId="6DACDB23" w:rsidR="00F9789B" w:rsidRPr="00F9789B" w:rsidRDefault="000139BB" w:rsidP="00A05599">
            <w:pPr>
              <w:spacing w:line="360" w:lineRule="auto"/>
              <w:jc w:val="both"/>
              <w:rPr>
                <w:rFonts w:ascii="Arial" w:hAnsi="Arial" w:cs="Arial"/>
                <w:b/>
                <w:i/>
              </w:rPr>
            </w:pPr>
            <w:r>
              <w:rPr>
                <w:rFonts w:ascii="Arial" w:hAnsi="Arial" w:cs="Arial"/>
                <w:b/>
                <w:i/>
              </w:rPr>
              <w:t>7</w:t>
            </w:r>
            <w:r w:rsidR="00F9789B">
              <w:rPr>
                <w:rFonts w:ascii="Arial" w:hAnsi="Arial" w:cs="Arial"/>
                <w:b/>
                <w:i/>
              </w:rPr>
              <w:t>.2</w:t>
            </w:r>
          </w:p>
        </w:tc>
        <w:tc>
          <w:tcPr>
            <w:tcW w:w="7887" w:type="dxa"/>
            <w:gridSpan w:val="4"/>
            <w:tcBorders>
              <w:top w:val="nil"/>
              <w:left w:val="nil"/>
              <w:bottom w:val="nil"/>
              <w:right w:val="nil"/>
            </w:tcBorders>
          </w:tcPr>
          <w:p w14:paraId="0E978E9F" w14:textId="37CC3763" w:rsidR="00F9789B" w:rsidRPr="00F9789B" w:rsidRDefault="00F9789B" w:rsidP="00A05599">
            <w:pPr>
              <w:spacing w:line="360" w:lineRule="auto"/>
              <w:jc w:val="both"/>
              <w:rPr>
                <w:rFonts w:ascii="Arial" w:hAnsi="Arial" w:cs="Arial"/>
                <w:b/>
                <w:i/>
                <w:u w:val="single"/>
              </w:rPr>
            </w:pPr>
            <w:r>
              <w:rPr>
                <w:rFonts w:ascii="Arial" w:hAnsi="Arial" w:cs="Arial"/>
                <w:b/>
                <w:i/>
                <w:u w:val="single"/>
              </w:rPr>
              <w:t>Controls:</w:t>
            </w:r>
          </w:p>
        </w:tc>
      </w:tr>
      <w:tr w:rsidR="00F9789B" w14:paraId="0DA74934" w14:textId="77777777" w:rsidTr="008C343F">
        <w:tc>
          <w:tcPr>
            <w:tcW w:w="1129" w:type="dxa"/>
            <w:tcBorders>
              <w:top w:val="nil"/>
              <w:left w:val="nil"/>
              <w:bottom w:val="nil"/>
              <w:right w:val="nil"/>
            </w:tcBorders>
          </w:tcPr>
          <w:p w14:paraId="2CA43112" w14:textId="77777777" w:rsidR="00F9789B" w:rsidRDefault="00F9789B" w:rsidP="00A05599">
            <w:pPr>
              <w:spacing w:line="360" w:lineRule="auto"/>
              <w:jc w:val="both"/>
              <w:rPr>
                <w:rFonts w:ascii="Arial" w:hAnsi="Arial" w:cs="Arial"/>
              </w:rPr>
            </w:pPr>
          </w:p>
        </w:tc>
        <w:tc>
          <w:tcPr>
            <w:tcW w:w="7887" w:type="dxa"/>
            <w:gridSpan w:val="4"/>
            <w:tcBorders>
              <w:top w:val="nil"/>
              <w:left w:val="nil"/>
              <w:bottom w:val="nil"/>
              <w:right w:val="nil"/>
            </w:tcBorders>
          </w:tcPr>
          <w:p w14:paraId="31FB3830" w14:textId="77777777" w:rsidR="00F9789B" w:rsidRDefault="00F9789B" w:rsidP="00A05599">
            <w:pPr>
              <w:spacing w:line="360" w:lineRule="auto"/>
              <w:jc w:val="both"/>
              <w:rPr>
                <w:rFonts w:ascii="Arial" w:hAnsi="Arial" w:cs="Arial"/>
              </w:rPr>
            </w:pPr>
          </w:p>
        </w:tc>
      </w:tr>
      <w:tr w:rsidR="00F9789B" w14:paraId="047A0E4C" w14:textId="77777777" w:rsidTr="008C343F">
        <w:tc>
          <w:tcPr>
            <w:tcW w:w="1129" w:type="dxa"/>
            <w:tcBorders>
              <w:top w:val="nil"/>
              <w:left w:val="nil"/>
              <w:bottom w:val="nil"/>
              <w:right w:val="nil"/>
            </w:tcBorders>
          </w:tcPr>
          <w:p w14:paraId="0BC99D6D" w14:textId="3A82D6B8" w:rsidR="00F9789B" w:rsidRDefault="000139BB" w:rsidP="00A05599">
            <w:pPr>
              <w:spacing w:line="360" w:lineRule="auto"/>
              <w:jc w:val="both"/>
              <w:rPr>
                <w:rFonts w:ascii="Arial" w:hAnsi="Arial" w:cs="Arial"/>
              </w:rPr>
            </w:pPr>
            <w:r>
              <w:rPr>
                <w:rFonts w:ascii="Arial" w:hAnsi="Arial" w:cs="Arial"/>
              </w:rPr>
              <w:t>7</w:t>
            </w:r>
            <w:r w:rsidR="00F9789B">
              <w:rPr>
                <w:rFonts w:ascii="Arial" w:hAnsi="Arial" w:cs="Arial"/>
              </w:rPr>
              <w:t>.2.1</w:t>
            </w:r>
          </w:p>
        </w:tc>
        <w:tc>
          <w:tcPr>
            <w:tcW w:w="7887" w:type="dxa"/>
            <w:gridSpan w:val="4"/>
            <w:tcBorders>
              <w:top w:val="nil"/>
              <w:left w:val="nil"/>
              <w:bottom w:val="nil"/>
              <w:right w:val="nil"/>
            </w:tcBorders>
          </w:tcPr>
          <w:p w14:paraId="50A92840" w14:textId="3CD1F4A3" w:rsidR="00F9789B" w:rsidRDefault="00F9789B" w:rsidP="00A05599">
            <w:pPr>
              <w:spacing w:line="360" w:lineRule="auto"/>
              <w:jc w:val="both"/>
              <w:rPr>
                <w:rFonts w:ascii="Arial" w:hAnsi="Arial" w:cs="Arial"/>
              </w:rPr>
            </w:pPr>
            <w:r w:rsidRPr="00F9789B">
              <w:rPr>
                <w:rFonts w:ascii="Arial" w:hAnsi="Arial" w:cs="Arial"/>
              </w:rPr>
              <w:t>Overtime should only be approved where the necessary budget provision exists, after a need analysis has been undertaken by the relevant Directorate.</w:t>
            </w:r>
          </w:p>
        </w:tc>
      </w:tr>
      <w:tr w:rsidR="00F9789B" w14:paraId="799CDCAC" w14:textId="77777777" w:rsidTr="008C343F">
        <w:tc>
          <w:tcPr>
            <w:tcW w:w="1129" w:type="dxa"/>
            <w:tcBorders>
              <w:top w:val="nil"/>
              <w:left w:val="nil"/>
              <w:bottom w:val="nil"/>
              <w:right w:val="nil"/>
            </w:tcBorders>
          </w:tcPr>
          <w:p w14:paraId="03027735" w14:textId="390D958D" w:rsidR="00F9789B" w:rsidRDefault="000139BB" w:rsidP="00A05599">
            <w:pPr>
              <w:spacing w:line="360" w:lineRule="auto"/>
              <w:jc w:val="both"/>
              <w:rPr>
                <w:rFonts w:ascii="Arial" w:hAnsi="Arial" w:cs="Arial"/>
              </w:rPr>
            </w:pPr>
            <w:r>
              <w:rPr>
                <w:rFonts w:ascii="Arial" w:hAnsi="Arial" w:cs="Arial"/>
              </w:rPr>
              <w:t>7</w:t>
            </w:r>
            <w:r w:rsidR="00F9789B">
              <w:rPr>
                <w:rFonts w:ascii="Arial" w:hAnsi="Arial" w:cs="Arial"/>
              </w:rPr>
              <w:t>.2.2</w:t>
            </w:r>
          </w:p>
        </w:tc>
        <w:tc>
          <w:tcPr>
            <w:tcW w:w="7887" w:type="dxa"/>
            <w:gridSpan w:val="4"/>
            <w:tcBorders>
              <w:top w:val="nil"/>
              <w:left w:val="nil"/>
              <w:bottom w:val="nil"/>
              <w:right w:val="nil"/>
            </w:tcBorders>
          </w:tcPr>
          <w:p w14:paraId="10A3DE89" w14:textId="7EAFF999" w:rsidR="00F9789B" w:rsidRDefault="00F9789B" w:rsidP="00A05599">
            <w:pPr>
              <w:spacing w:line="360" w:lineRule="auto"/>
              <w:jc w:val="both"/>
              <w:rPr>
                <w:rFonts w:ascii="Arial" w:hAnsi="Arial" w:cs="Arial"/>
              </w:rPr>
            </w:pPr>
            <w:r w:rsidRPr="00F9789B">
              <w:rPr>
                <w:rFonts w:ascii="Arial" w:hAnsi="Arial" w:cs="Arial"/>
              </w:rPr>
              <w:t>Authority to work overtime in excess of 40 hours per month, must be obtained from the Municipal Manager prior to the overtime being worked, as this is in contravention of Section 10 of the Basic Conditions of Employment Act (BCEA).</w:t>
            </w:r>
          </w:p>
        </w:tc>
      </w:tr>
      <w:tr w:rsidR="00F9789B" w14:paraId="5665B9E5" w14:textId="77777777" w:rsidTr="008C343F">
        <w:tc>
          <w:tcPr>
            <w:tcW w:w="1129" w:type="dxa"/>
            <w:tcBorders>
              <w:top w:val="nil"/>
              <w:left w:val="nil"/>
              <w:bottom w:val="nil"/>
              <w:right w:val="nil"/>
            </w:tcBorders>
          </w:tcPr>
          <w:p w14:paraId="11CABE74" w14:textId="77777777" w:rsidR="00F9789B" w:rsidRDefault="00F9789B" w:rsidP="00A05599">
            <w:pPr>
              <w:spacing w:line="360" w:lineRule="auto"/>
              <w:jc w:val="both"/>
              <w:rPr>
                <w:rFonts w:ascii="Arial" w:hAnsi="Arial" w:cs="Arial"/>
              </w:rPr>
            </w:pPr>
          </w:p>
        </w:tc>
        <w:tc>
          <w:tcPr>
            <w:tcW w:w="7887" w:type="dxa"/>
            <w:gridSpan w:val="4"/>
            <w:tcBorders>
              <w:top w:val="nil"/>
              <w:left w:val="nil"/>
              <w:bottom w:val="nil"/>
              <w:right w:val="nil"/>
            </w:tcBorders>
          </w:tcPr>
          <w:p w14:paraId="29F9274F" w14:textId="77777777" w:rsidR="00F9789B" w:rsidRDefault="00F9789B" w:rsidP="00A05599">
            <w:pPr>
              <w:spacing w:line="360" w:lineRule="auto"/>
              <w:jc w:val="both"/>
              <w:rPr>
                <w:rFonts w:ascii="Arial" w:hAnsi="Arial" w:cs="Arial"/>
              </w:rPr>
            </w:pPr>
          </w:p>
        </w:tc>
      </w:tr>
      <w:tr w:rsidR="00F9789B" w14:paraId="5D60AA8F" w14:textId="77777777" w:rsidTr="008C343F">
        <w:tc>
          <w:tcPr>
            <w:tcW w:w="1129" w:type="dxa"/>
            <w:tcBorders>
              <w:top w:val="nil"/>
              <w:left w:val="nil"/>
              <w:bottom w:val="nil"/>
              <w:right w:val="nil"/>
            </w:tcBorders>
          </w:tcPr>
          <w:p w14:paraId="1C6A26DF" w14:textId="6CFFE4EB" w:rsidR="00F9789B" w:rsidRDefault="000139BB" w:rsidP="00A05599">
            <w:pPr>
              <w:spacing w:line="360" w:lineRule="auto"/>
              <w:jc w:val="both"/>
              <w:rPr>
                <w:rFonts w:ascii="Arial" w:hAnsi="Arial" w:cs="Arial"/>
              </w:rPr>
            </w:pPr>
            <w:r>
              <w:rPr>
                <w:rFonts w:ascii="Arial" w:hAnsi="Arial" w:cs="Arial"/>
              </w:rPr>
              <w:t>7</w:t>
            </w:r>
            <w:r w:rsidR="00F9789B">
              <w:rPr>
                <w:rFonts w:ascii="Arial" w:hAnsi="Arial" w:cs="Arial"/>
              </w:rPr>
              <w:t>.2.3</w:t>
            </w:r>
          </w:p>
        </w:tc>
        <w:tc>
          <w:tcPr>
            <w:tcW w:w="7887" w:type="dxa"/>
            <w:gridSpan w:val="4"/>
            <w:tcBorders>
              <w:top w:val="nil"/>
              <w:left w:val="nil"/>
              <w:bottom w:val="nil"/>
              <w:right w:val="nil"/>
            </w:tcBorders>
          </w:tcPr>
          <w:p w14:paraId="2F61FE2C" w14:textId="34E8B52E" w:rsidR="00F9789B" w:rsidRDefault="00F9789B" w:rsidP="00A05599">
            <w:pPr>
              <w:spacing w:line="360" w:lineRule="auto"/>
              <w:jc w:val="both"/>
              <w:rPr>
                <w:rFonts w:ascii="Arial" w:hAnsi="Arial" w:cs="Arial"/>
              </w:rPr>
            </w:pPr>
            <w:r w:rsidRPr="00F9789B">
              <w:rPr>
                <w:rFonts w:ascii="Arial" w:hAnsi="Arial" w:cs="Arial"/>
              </w:rPr>
              <w:t xml:space="preserve">The </w:t>
            </w:r>
            <w:r w:rsidR="00173C95">
              <w:rPr>
                <w:rFonts w:ascii="Arial" w:hAnsi="Arial" w:cs="Arial"/>
              </w:rPr>
              <w:t>Senior Manager</w:t>
            </w:r>
            <w:r w:rsidRPr="00F9789B">
              <w:rPr>
                <w:rFonts w:ascii="Arial" w:hAnsi="Arial" w:cs="Arial"/>
              </w:rPr>
              <w:t xml:space="preserve"> must ensure that overtime worked in excess of 40 hours, was authorised by the Municipal Manager prior to the actual overtime being worked.</w:t>
            </w:r>
          </w:p>
        </w:tc>
      </w:tr>
      <w:tr w:rsidR="00173C95" w14:paraId="50A2F9B2" w14:textId="77777777" w:rsidTr="008C343F">
        <w:tc>
          <w:tcPr>
            <w:tcW w:w="1129" w:type="dxa"/>
            <w:tcBorders>
              <w:top w:val="nil"/>
              <w:left w:val="nil"/>
              <w:bottom w:val="nil"/>
              <w:right w:val="nil"/>
            </w:tcBorders>
          </w:tcPr>
          <w:p w14:paraId="45A75230" w14:textId="77777777" w:rsidR="00173C95" w:rsidRDefault="00173C95" w:rsidP="00A05599">
            <w:pPr>
              <w:spacing w:line="360" w:lineRule="auto"/>
              <w:jc w:val="both"/>
              <w:rPr>
                <w:rFonts w:ascii="Arial" w:hAnsi="Arial" w:cs="Arial"/>
              </w:rPr>
            </w:pPr>
          </w:p>
        </w:tc>
        <w:tc>
          <w:tcPr>
            <w:tcW w:w="7887" w:type="dxa"/>
            <w:gridSpan w:val="4"/>
            <w:tcBorders>
              <w:top w:val="nil"/>
              <w:left w:val="nil"/>
              <w:bottom w:val="nil"/>
              <w:right w:val="nil"/>
            </w:tcBorders>
          </w:tcPr>
          <w:p w14:paraId="3F08D367" w14:textId="77777777" w:rsidR="00173C95" w:rsidRPr="00F9789B" w:rsidRDefault="00173C95" w:rsidP="00A05599">
            <w:pPr>
              <w:spacing w:line="360" w:lineRule="auto"/>
              <w:jc w:val="both"/>
              <w:rPr>
                <w:rFonts w:ascii="Arial" w:hAnsi="Arial" w:cs="Arial"/>
              </w:rPr>
            </w:pPr>
          </w:p>
        </w:tc>
      </w:tr>
      <w:tr w:rsidR="00F9789B" w14:paraId="45D9D92F" w14:textId="77777777" w:rsidTr="008C343F">
        <w:tc>
          <w:tcPr>
            <w:tcW w:w="1129" w:type="dxa"/>
            <w:tcBorders>
              <w:top w:val="nil"/>
              <w:left w:val="nil"/>
              <w:bottom w:val="nil"/>
              <w:right w:val="nil"/>
            </w:tcBorders>
          </w:tcPr>
          <w:p w14:paraId="601885FB" w14:textId="763C6A88" w:rsidR="00F9789B" w:rsidRDefault="000139BB" w:rsidP="00A05599">
            <w:pPr>
              <w:spacing w:line="360" w:lineRule="auto"/>
              <w:jc w:val="both"/>
              <w:rPr>
                <w:rFonts w:ascii="Arial" w:hAnsi="Arial" w:cs="Arial"/>
              </w:rPr>
            </w:pPr>
            <w:r>
              <w:rPr>
                <w:rFonts w:ascii="Arial" w:hAnsi="Arial" w:cs="Arial"/>
              </w:rPr>
              <w:t>7</w:t>
            </w:r>
            <w:r w:rsidR="00F9789B">
              <w:rPr>
                <w:rFonts w:ascii="Arial" w:hAnsi="Arial" w:cs="Arial"/>
              </w:rPr>
              <w:t>.2.4</w:t>
            </w:r>
          </w:p>
        </w:tc>
        <w:tc>
          <w:tcPr>
            <w:tcW w:w="7887" w:type="dxa"/>
            <w:gridSpan w:val="4"/>
            <w:tcBorders>
              <w:top w:val="nil"/>
              <w:left w:val="nil"/>
              <w:bottom w:val="nil"/>
              <w:right w:val="nil"/>
            </w:tcBorders>
          </w:tcPr>
          <w:p w14:paraId="27D8DE6E" w14:textId="64D55013" w:rsidR="00F9789B" w:rsidRDefault="00F9789B" w:rsidP="00A05599">
            <w:pPr>
              <w:spacing w:line="360" w:lineRule="auto"/>
              <w:jc w:val="both"/>
              <w:rPr>
                <w:rFonts w:ascii="Arial" w:hAnsi="Arial" w:cs="Arial"/>
              </w:rPr>
            </w:pPr>
            <w:r w:rsidRPr="00F9789B">
              <w:rPr>
                <w:rFonts w:ascii="Arial" w:hAnsi="Arial" w:cs="Arial"/>
              </w:rPr>
              <w:t xml:space="preserve">The core working hours of the employees to be changed to a shift system, where applicable, to obviate the need for overtime. </w:t>
            </w:r>
          </w:p>
        </w:tc>
      </w:tr>
      <w:tr w:rsidR="00F9789B" w14:paraId="26E39EC2" w14:textId="77777777" w:rsidTr="008C343F">
        <w:tc>
          <w:tcPr>
            <w:tcW w:w="1129" w:type="dxa"/>
            <w:tcBorders>
              <w:top w:val="nil"/>
              <w:left w:val="nil"/>
              <w:bottom w:val="nil"/>
              <w:right w:val="nil"/>
            </w:tcBorders>
          </w:tcPr>
          <w:p w14:paraId="326590ED" w14:textId="77777777" w:rsidR="00F9789B" w:rsidRDefault="00F9789B" w:rsidP="00A05599">
            <w:pPr>
              <w:spacing w:line="360" w:lineRule="auto"/>
              <w:jc w:val="both"/>
              <w:rPr>
                <w:rFonts w:ascii="Arial" w:hAnsi="Arial" w:cs="Arial"/>
              </w:rPr>
            </w:pPr>
          </w:p>
        </w:tc>
        <w:tc>
          <w:tcPr>
            <w:tcW w:w="7887" w:type="dxa"/>
            <w:gridSpan w:val="4"/>
            <w:tcBorders>
              <w:top w:val="nil"/>
              <w:left w:val="nil"/>
              <w:bottom w:val="nil"/>
              <w:right w:val="nil"/>
            </w:tcBorders>
          </w:tcPr>
          <w:p w14:paraId="7D75AFBB" w14:textId="77777777" w:rsidR="00F9789B" w:rsidRDefault="00F9789B" w:rsidP="00A05599">
            <w:pPr>
              <w:spacing w:line="360" w:lineRule="auto"/>
              <w:jc w:val="both"/>
              <w:rPr>
                <w:rFonts w:ascii="Arial" w:hAnsi="Arial" w:cs="Arial"/>
              </w:rPr>
            </w:pPr>
          </w:p>
        </w:tc>
      </w:tr>
      <w:tr w:rsidR="00F9789B" w14:paraId="3E87B721" w14:textId="77777777" w:rsidTr="008C343F">
        <w:tc>
          <w:tcPr>
            <w:tcW w:w="1129" w:type="dxa"/>
            <w:tcBorders>
              <w:top w:val="nil"/>
              <w:left w:val="nil"/>
              <w:bottom w:val="nil"/>
              <w:right w:val="nil"/>
            </w:tcBorders>
          </w:tcPr>
          <w:p w14:paraId="1803E446" w14:textId="0A4C71CE" w:rsidR="00F9789B" w:rsidRDefault="000139BB" w:rsidP="00A05599">
            <w:pPr>
              <w:spacing w:line="360" w:lineRule="auto"/>
              <w:jc w:val="both"/>
              <w:rPr>
                <w:rFonts w:ascii="Arial" w:hAnsi="Arial" w:cs="Arial"/>
              </w:rPr>
            </w:pPr>
            <w:r>
              <w:rPr>
                <w:rFonts w:ascii="Arial" w:hAnsi="Arial" w:cs="Arial"/>
              </w:rPr>
              <w:t>7</w:t>
            </w:r>
            <w:r w:rsidR="00F9789B">
              <w:rPr>
                <w:rFonts w:ascii="Arial" w:hAnsi="Arial" w:cs="Arial"/>
              </w:rPr>
              <w:t>.2.5</w:t>
            </w:r>
          </w:p>
        </w:tc>
        <w:tc>
          <w:tcPr>
            <w:tcW w:w="7887" w:type="dxa"/>
            <w:gridSpan w:val="4"/>
            <w:tcBorders>
              <w:top w:val="nil"/>
              <w:left w:val="nil"/>
              <w:bottom w:val="nil"/>
              <w:right w:val="nil"/>
            </w:tcBorders>
          </w:tcPr>
          <w:p w14:paraId="6859225A" w14:textId="0D35F3E9" w:rsidR="00F9789B" w:rsidRDefault="00F9789B" w:rsidP="00A05599">
            <w:pPr>
              <w:spacing w:line="360" w:lineRule="auto"/>
              <w:jc w:val="both"/>
              <w:rPr>
                <w:rFonts w:ascii="Arial" w:hAnsi="Arial" w:cs="Arial"/>
              </w:rPr>
            </w:pPr>
            <w:r w:rsidRPr="00F9789B">
              <w:rPr>
                <w:rFonts w:ascii="Arial" w:hAnsi="Arial" w:cs="Arial"/>
              </w:rPr>
              <w:t xml:space="preserve">The regulations issued by the Department of Labour, relating to annual salary thresholds within which overtime may be paid, must be adhered to. </w:t>
            </w:r>
          </w:p>
        </w:tc>
      </w:tr>
      <w:tr w:rsidR="00F9789B" w14:paraId="628C4F67" w14:textId="77777777" w:rsidTr="008C343F">
        <w:tc>
          <w:tcPr>
            <w:tcW w:w="1129" w:type="dxa"/>
            <w:tcBorders>
              <w:top w:val="nil"/>
              <w:left w:val="nil"/>
              <w:bottom w:val="nil"/>
              <w:right w:val="nil"/>
            </w:tcBorders>
          </w:tcPr>
          <w:p w14:paraId="097FF952" w14:textId="77777777" w:rsidR="00F9789B" w:rsidRDefault="00F9789B" w:rsidP="00A05599">
            <w:pPr>
              <w:spacing w:line="360" w:lineRule="auto"/>
              <w:jc w:val="both"/>
              <w:rPr>
                <w:rFonts w:ascii="Arial" w:hAnsi="Arial" w:cs="Arial"/>
              </w:rPr>
            </w:pPr>
          </w:p>
        </w:tc>
        <w:tc>
          <w:tcPr>
            <w:tcW w:w="7887" w:type="dxa"/>
            <w:gridSpan w:val="4"/>
            <w:tcBorders>
              <w:top w:val="nil"/>
              <w:left w:val="nil"/>
              <w:bottom w:val="nil"/>
              <w:right w:val="nil"/>
            </w:tcBorders>
          </w:tcPr>
          <w:p w14:paraId="0D8C830D" w14:textId="77777777" w:rsidR="00F9789B" w:rsidRPr="00F9789B" w:rsidRDefault="00F9789B" w:rsidP="00A05599">
            <w:pPr>
              <w:spacing w:line="360" w:lineRule="auto"/>
              <w:jc w:val="both"/>
              <w:rPr>
                <w:rFonts w:ascii="Arial" w:hAnsi="Arial" w:cs="Arial"/>
              </w:rPr>
            </w:pPr>
          </w:p>
        </w:tc>
      </w:tr>
      <w:tr w:rsidR="00F9789B" w14:paraId="7E2A697E" w14:textId="77777777" w:rsidTr="008C343F">
        <w:tc>
          <w:tcPr>
            <w:tcW w:w="1129" w:type="dxa"/>
            <w:tcBorders>
              <w:top w:val="nil"/>
              <w:left w:val="nil"/>
              <w:bottom w:val="nil"/>
              <w:right w:val="nil"/>
            </w:tcBorders>
          </w:tcPr>
          <w:p w14:paraId="1FE54832" w14:textId="05BF543F" w:rsidR="00F9789B" w:rsidRDefault="000139BB" w:rsidP="00A05599">
            <w:pPr>
              <w:spacing w:line="360" w:lineRule="auto"/>
              <w:jc w:val="both"/>
              <w:rPr>
                <w:rFonts w:ascii="Arial" w:hAnsi="Arial" w:cs="Arial"/>
              </w:rPr>
            </w:pPr>
            <w:r>
              <w:rPr>
                <w:rFonts w:ascii="Arial" w:hAnsi="Arial" w:cs="Arial"/>
              </w:rPr>
              <w:t>7</w:t>
            </w:r>
            <w:r w:rsidR="00F9789B">
              <w:rPr>
                <w:rFonts w:ascii="Arial" w:hAnsi="Arial" w:cs="Arial"/>
              </w:rPr>
              <w:t>.2.6</w:t>
            </w:r>
          </w:p>
        </w:tc>
        <w:tc>
          <w:tcPr>
            <w:tcW w:w="7887" w:type="dxa"/>
            <w:gridSpan w:val="4"/>
            <w:tcBorders>
              <w:top w:val="nil"/>
              <w:left w:val="nil"/>
              <w:bottom w:val="nil"/>
              <w:right w:val="nil"/>
            </w:tcBorders>
          </w:tcPr>
          <w:p w14:paraId="3A0F75E3" w14:textId="4FC96A5F" w:rsidR="00F9789B" w:rsidRDefault="00F9789B" w:rsidP="00A05599">
            <w:pPr>
              <w:spacing w:line="360" w:lineRule="auto"/>
              <w:jc w:val="both"/>
              <w:rPr>
                <w:rFonts w:ascii="Arial" w:hAnsi="Arial" w:cs="Arial"/>
              </w:rPr>
            </w:pPr>
            <w:r w:rsidRPr="00F9789B">
              <w:rPr>
                <w:rFonts w:ascii="Arial" w:hAnsi="Arial" w:cs="Arial"/>
              </w:rPr>
              <w:t>The Administration, Monitoring and Evaluation Directorate must ensure that an Overtime Policy is developed and approved by Council, and such policy must be in line with the applicable legislation and regulations.</w:t>
            </w:r>
          </w:p>
        </w:tc>
      </w:tr>
      <w:tr w:rsidR="00F9789B" w14:paraId="5A83A3E5" w14:textId="77777777" w:rsidTr="008C343F">
        <w:tc>
          <w:tcPr>
            <w:tcW w:w="1129" w:type="dxa"/>
            <w:tcBorders>
              <w:top w:val="nil"/>
              <w:left w:val="nil"/>
              <w:bottom w:val="nil"/>
              <w:right w:val="nil"/>
            </w:tcBorders>
          </w:tcPr>
          <w:p w14:paraId="5D506371" w14:textId="77777777" w:rsidR="00F9789B" w:rsidRDefault="00F9789B" w:rsidP="00A05599">
            <w:pPr>
              <w:spacing w:line="360" w:lineRule="auto"/>
              <w:jc w:val="both"/>
              <w:rPr>
                <w:rFonts w:ascii="Arial" w:hAnsi="Arial" w:cs="Arial"/>
              </w:rPr>
            </w:pPr>
          </w:p>
        </w:tc>
        <w:tc>
          <w:tcPr>
            <w:tcW w:w="7887" w:type="dxa"/>
            <w:gridSpan w:val="4"/>
            <w:tcBorders>
              <w:top w:val="nil"/>
              <w:left w:val="nil"/>
              <w:bottom w:val="nil"/>
              <w:right w:val="nil"/>
            </w:tcBorders>
          </w:tcPr>
          <w:p w14:paraId="7003BD57" w14:textId="77777777" w:rsidR="00F9789B" w:rsidRDefault="00F9789B" w:rsidP="00A05599">
            <w:pPr>
              <w:spacing w:line="360" w:lineRule="auto"/>
              <w:jc w:val="both"/>
              <w:rPr>
                <w:rFonts w:ascii="Arial" w:hAnsi="Arial" w:cs="Arial"/>
              </w:rPr>
            </w:pPr>
          </w:p>
        </w:tc>
      </w:tr>
      <w:tr w:rsidR="00F9789B" w14:paraId="30CC8043" w14:textId="77777777" w:rsidTr="008C343F">
        <w:tc>
          <w:tcPr>
            <w:tcW w:w="1129" w:type="dxa"/>
            <w:tcBorders>
              <w:top w:val="nil"/>
              <w:left w:val="nil"/>
              <w:bottom w:val="nil"/>
              <w:right w:val="nil"/>
            </w:tcBorders>
          </w:tcPr>
          <w:p w14:paraId="02BC194C" w14:textId="14D0F4A4" w:rsidR="00F9789B" w:rsidRPr="00F9789B" w:rsidRDefault="000139BB" w:rsidP="00A05599">
            <w:pPr>
              <w:spacing w:line="360" w:lineRule="auto"/>
              <w:jc w:val="both"/>
              <w:rPr>
                <w:rFonts w:ascii="Arial" w:hAnsi="Arial" w:cs="Arial"/>
                <w:b/>
              </w:rPr>
            </w:pPr>
            <w:r>
              <w:rPr>
                <w:rFonts w:ascii="Arial" w:hAnsi="Arial" w:cs="Arial"/>
                <w:b/>
              </w:rPr>
              <w:t>8</w:t>
            </w:r>
            <w:r w:rsidR="00F9789B">
              <w:rPr>
                <w:rFonts w:ascii="Arial" w:hAnsi="Arial" w:cs="Arial"/>
                <w:b/>
              </w:rPr>
              <w:t>.</w:t>
            </w:r>
          </w:p>
        </w:tc>
        <w:tc>
          <w:tcPr>
            <w:tcW w:w="7887" w:type="dxa"/>
            <w:gridSpan w:val="4"/>
            <w:tcBorders>
              <w:top w:val="nil"/>
              <w:left w:val="nil"/>
              <w:bottom w:val="nil"/>
              <w:right w:val="nil"/>
            </w:tcBorders>
          </w:tcPr>
          <w:p w14:paraId="05232845" w14:textId="594D4F1F" w:rsidR="00F9789B" w:rsidRPr="00F9789B" w:rsidRDefault="008C343F" w:rsidP="00A05599">
            <w:pPr>
              <w:spacing w:line="360" w:lineRule="auto"/>
              <w:jc w:val="both"/>
              <w:rPr>
                <w:rFonts w:ascii="Arial" w:hAnsi="Arial" w:cs="Arial"/>
                <w:b/>
                <w:u w:val="single"/>
              </w:rPr>
            </w:pPr>
            <w:r>
              <w:rPr>
                <w:rFonts w:ascii="Arial" w:hAnsi="Arial" w:cs="Arial"/>
                <w:b/>
                <w:u w:val="single"/>
              </w:rPr>
              <w:t>CATERING, REFERESHMENTS AND ENTERTAINMENT</w:t>
            </w:r>
          </w:p>
        </w:tc>
      </w:tr>
      <w:tr w:rsidR="00F9789B" w14:paraId="0CD7A405" w14:textId="77777777" w:rsidTr="008C343F">
        <w:tc>
          <w:tcPr>
            <w:tcW w:w="1129" w:type="dxa"/>
            <w:tcBorders>
              <w:top w:val="nil"/>
              <w:left w:val="nil"/>
              <w:bottom w:val="nil"/>
              <w:right w:val="nil"/>
            </w:tcBorders>
          </w:tcPr>
          <w:p w14:paraId="7525CA05" w14:textId="77777777" w:rsidR="00F9789B" w:rsidRDefault="00F9789B" w:rsidP="00A05599">
            <w:pPr>
              <w:spacing w:line="360" w:lineRule="auto"/>
              <w:jc w:val="both"/>
              <w:rPr>
                <w:rFonts w:ascii="Arial" w:hAnsi="Arial" w:cs="Arial"/>
              </w:rPr>
            </w:pPr>
          </w:p>
        </w:tc>
        <w:tc>
          <w:tcPr>
            <w:tcW w:w="7887" w:type="dxa"/>
            <w:gridSpan w:val="4"/>
            <w:tcBorders>
              <w:top w:val="nil"/>
              <w:left w:val="nil"/>
              <w:bottom w:val="nil"/>
              <w:right w:val="nil"/>
            </w:tcBorders>
          </w:tcPr>
          <w:p w14:paraId="45C40A9B" w14:textId="77777777" w:rsidR="00F9789B" w:rsidRDefault="00F9789B" w:rsidP="00A05599">
            <w:pPr>
              <w:spacing w:line="360" w:lineRule="auto"/>
              <w:jc w:val="both"/>
              <w:rPr>
                <w:rFonts w:ascii="Arial" w:hAnsi="Arial" w:cs="Arial"/>
              </w:rPr>
            </w:pPr>
          </w:p>
        </w:tc>
      </w:tr>
      <w:tr w:rsidR="008C343F" w14:paraId="0BFE2A72" w14:textId="77777777" w:rsidTr="008C343F">
        <w:tc>
          <w:tcPr>
            <w:tcW w:w="1129" w:type="dxa"/>
            <w:tcBorders>
              <w:top w:val="nil"/>
              <w:left w:val="nil"/>
              <w:bottom w:val="nil"/>
              <w:right w:val="nil"/>
            </w:tcBorders>
          </w:tcPr>
          <w:p w14:paraId="62428657" w14:textId="0E2B2E92" w:rsidR="008C343F" w:rsidRPr="008C343F" w:rsidRDefault="000139BB" w:rsidP="00A05599">
            <w:pPr>
              <w:spacing w:line="360" w:lineRule="auto"/>
              <w:jc w:val="both"/>
              <w:rPr>
                <w:rFonts w:ascii="Arial" w:hAnsi="Arial" w:cs="Arial"/>
                <w:b/>
                <w:i/>
              </w:rPr>
            </w:pPr>
            <w:r>
              <w:rPr>
                <w:rFonts w:ascii="Arial" w:hAnsi="Arial" w:cs="Arial"/>
                <w:b/>
                <w:i/>
              </w:rPr>
              <w:t>8</w:t>
            </w:r>
            <w:r w:rsidR="008C343F">
              <w:rPr>
                <w:rFonts w:ascii="Arial" w:hAnsi="Arial" w:cs="Arial"/>
                <w:b/>
                <w:i/>
              </w:rPr>
              <w:t>.1</w:t>
            </w:r>
          </w:p>
        </w:tc>
        <w:tc>
          <w:tcPr>
            <w:tcW w:w="7887" w:type="dxa"/>
            <w:gridSpan w:val="4"/>
            <w:tcBorders>
              <w:top w:val="nil"/>
              <w:left w:val="nil"/>
              <w:bottom w:val="nil"/>
              <w:right w:val="nil"/>
            </w:tcBorders>
          </w:tcPr>
          <w:p w14:paraId="2D28A993" w14:textId="2DDB2778" w:rsidR="008C343F" w:rsidRPr="008C343F" w:rsidRDefault="008C343F" w:rsidP="00A05599">
            <w:pPr>
              <w:spacing w:line="360" w:lineRule="auto"/>
              <w:jc w:val="both"/>
              <w:rPr>
                <w:rFonts w:ascii="Arial" w:hAnsi="Arial" w:cs="Arial"/>
                <w:b/>
                <w:i/>
                <w:u w:val="single"/>
              </w:rPr>
            </w:pPr>
            <w:r>
              <w:rPr>
                <w:rFonts w:ascii="Arial" w:hAnsi="Arial" w:cs="Arial"/>
                <w:b/>
                <w:i/>
                <w:u w:val="single"/>
              </w:rPr>
              <w:t>General:</w:t>
            </w:r>
          </w:p>
        </w:tc>
      </w:tr>
      <w:tr w:rsidR="008C343F" w14:paraId="43498E1D" w14:textId="77777777" w:rsidTr="008C343F">
        <w:tc>
          <w:tcPr>
            <w:tcW w:w="1129" w:type="dxa"/>
            <w:tcBorders>
              <w:top w:val="nil"/>
              <w:left w:val="nil"/>
              <w:bottom w:val="nil"/>
              <w:right w:val="nil"/>
            </w:tcBorders>
          </w:tcPr>
          <w:p w14:paraId="3E86CF96" w14:textId="77777777" w:rsidR="008C343F" w:rsidRDefault="008C343F" w:rsidP="00A05599">
            <w:pPr>
              <w:spacing w:line="360" w:lineRule="auto"/>
              <w:jc w:val="both"/>
              <w:rPr>
                <w:rFonts w:ascii="Arial" w:hAnsi="Arial" w:cs="Arial"/>
              </w:rPr>
            </w:pPr>
          </w:p>
        </w:tc>
        <w:tc>
          <w:tcPr>
            <w:tcW w:w="7887" w:type="dxa"/>
            <w:gridSpan w:val="4"/>
            <w:tcBorders>
              <w:top w:val="nil"/>
              <w:left w:val="nil"/>
              <w:bottom w:val="nil"/>
              <w:right w:val="nil"/>
            </w:tcBorders>
          </w:tcPr>
          <w:p w14:paraId="54D67B6B" w14:textId="77777777" w:rsidR="008C343F" w:rsidRDefault="008C343F" w:rsidP="00A05599">
            <w:pPr>
              <w:spacing w:line="360" w:lineRule="auto"/>
              <w:jc w:val="both"/>
              <w:rPr>
                <w:rFonts w:ascii="Arial" w:hAnsi="Arial" w:cs="Arial"/>
              </w:rPr>
            </w:pPr>
          </w:p>
        </w:tc>
      </w:tr>
      <w:tr w:rsidR="00F9789B" w14:paraId="2DFC3ED4" w14:textId="77777777" w:rsidTr="008C343F">
        <w:tc>
          <w:tcPr>
            <w:tcW w:w="1129" w:type="dxa"/>
            <w:tcBorders>
              <w:top w:val="nil"/>
              <w:left w:val="nil"/>
              <w:bottom w:val="nil"/>
              <w:right w:val="nil"/>
            </w:tcBorders>
          </w:tcPr>
          <w:p w14:paraId="67DFA945" w14:textId="005DA634" w:rsidR="00F9789B" w:rsidRDefault="000139BB" w:rsidP="00A05599">
            <w:pPr>
              <w:spacing w:line="360" w:lineRule="auto"/>
              <w:jc w:val="both"/>
              <w:rPr>
                <w:rFonts w:ascii="Arial" w:hAnsi="Arial" w:cs="Arial"/>
              </w:rPr>
            </w:pPr>
            <w:r>
              <w:rPr>
                <w:rFonts w:ascii="Arial" w:hAnsi="Arial" w:cs="Arial"/>
              </w:rPr>
              <w:t>8</w:t>
            </w:r>
            <w:r w:rsidR="008C343F">
              <w:rPr>
                <w:rFonts w:ascii="Arial" w:hAnsi="Arial" w:cs="Arial"/>
              </w:rPr>
              <w:t>.1.1</w:t>
            </w:r>
          </w:p>
        </w:tc>
        <w:tc>
          <w:tcPr>
            <w:tcW w:w="7887" w:type="dxa"/>
            <w:gridSpan w:val="4"/>
            <w:tcBorders>
              <w:top w:val="nil"/>
              <w:left w:val="nil"/>
              <w:bottom w:val="nil"/>
              <w:right w:val="nil"/>
            </w:tcBorders>
          </w:tcPr>
          <w:p w14:paraId="0A6DB66E" w14:textId="4137B5A8" w:rsidR="00F9789B" w:rsidRDefault="009E3081" w:rsidP="00A05599">
            <w:pPr>
              <w:spacing w:line="360" w:lineRule="auto"/>
              <w:jc w:val="both"/>
              <w:rPr>
                <w:rFonts w:ascii="Arial" w:hAnsi="Arial" w:cs="Arial"/>
              </w:rPr>
            </w:pPr>
            <w:r>
              <w:rPr>
                <w:rFonts w:ascii="Arial" w:hAnsi="Arial" w:cs="Arial"/>
              </w:rPr>
              <w:t>National Treasury instruction 04 of 2017/2018</w:t>
            </w:r>
            <w:r w:rsidR="008C343F" w:rsidRPr="008C343F">
              <w:rPr>
                <w:rFonts w:ascii="Arial" w:hAnsi="Arial" w:cs="Arial"/>
              </w:rPr>
              <w:t xml:space="preserve"> as it relates to expenses for catering and events, states the following: -</w:t>
            </w:r>
          </w:p>
        </w:tc>
      </w:tr>
      <w:tr w:rsidR="008C343F" w14:paraId="65039193" w14:textId="77777777" w:rsidTr="008C343F">
        <w:tc>
          <w:tcPr>
            <w:tcW w:w="1129" w:type="dxa"/>
            <w:tcBorders>
              <w:top w:val="nil"/>
              <w:left w:val="nil"/>
              <w:bottom w:val="nil"/>
              <w:right w:val="nil"/>
            </w:tcBorders>
          </w:tcPr>
          <w:p w14:paraId="283AED49" w14:textId="77777777" w:rsidR="008C343F" w:rsidRDefault="008C343F" w:rsidP="00A05599">
            <w:pPr>
              <w:spacing w:line="360" w:lineRule="auto"/>
              <w:jc w:val="both"/>
              <w:rPr>
                <w:rFonts w:ascii="Arial" w:hAnsi="Arial" w:cs="Arial"/>
              </w:rPr>
            </w:pPr>
          </w:p>
        </w:tc>
        <w:tc>
          <w:tcPr>
            <w:tcW w:w="1139" w:type="dxa"/>
            <w:gridSpan w:val="2"/>
            <w:tcBorders>
              <w:top w:val="nil"/>
              <w:left w:val="nil"/>
              <w:bottom w:val="nil"/>
              <w:right w:val="nil"/>
            </w:tcBorders>
          </w:tcPr>
          <w:p w14:paraId="1CB6FE37" w14:textId="30EA8E3A" w:rsidR="008C343F" w:rsidRDefault="000139BB" w:rsidP="00A05599">
            <w:pPr>
              <w:spacing w:line="360" w:lineRule="auto"/>
              <w:jc w:val="both"/>
              <w:rPr>
                <w:rFonts w:ascii="Arial" w:hAnsi="Arial" w:cs="Arial"/>
              </w:rPr>
            </w:pPr>
            <w:r>
              <w:rPr>
                <w:rFonts w:ascii="Arial" w:hAnsi="Arial" w:cs="Arial"/>
              </w:rPr>
              <w:t>8</w:t>
            </w:r>
            <w:r w:rsidR="008C343F">
              <w:rPr>
                <w:rFonts w:ascii="Arial" w:hAnsi="Arial" w:cs="Arial"/>
              </w:rPr>
              <w:t>.1.1.1</w:t>
            </w:r>
          </w:p>
        </w:tc>
        <w:tc>
          <w:tcPr>
            <w:tcW w:w="6748" w:type="dxa"/>
            <w:gridSpan w:val="2"/>
            <w:tcBorders>
              <w:top w:val="nil"/>
              <w:left w:val="nil"/>
              <w:bottom w:val="nil"/>
              <w:right w:val="nil"/>
            </w:tcBorders>
          </w:tcPr>
          <w:p w14:paraId="77ADE3A8" w14:textId="72D1D84C" w:rsidR="008C343F" w:rsidRDefault="008C343F" w:rsidP="008C343F">
            <w:pPr>
              <w:spacing w:line="360" w:lineRule="auto"/>
              <w:jc w:val="both"/>
              <w:rPr>
                <w:rFonts w:ascii="Arial" w:hAnsi="Arial" w:cs="Arial"/>
              </w:rPr>
            </w:pPr>
            <w:r w:rsidRPr="008C343F">
              <w:rPr>
                <w:rFonts w:ascii="Arial" w:hAnsi="Arial" w:cs="Arial"/>
                <w:b/>
              </w:rPr>
              <w:t>C</w:t>
            </w:r>
            <w:r w:rsidRPr="008C343F">
              <w:rPr>
                <w:rFonts w:ascii="Arial" w:hAnsi="Arial" w:cs="Arial"/>
                <w:b/>
                <w:bCs/>
              </w:rPr>
              <w:t xml:space="preserve">onstitutional institutions </w:t>
            </w:r>
            <w:r w:rsidRPr="008C343F">
              <w:rPr>
                <w:rFonts w:ascii="Arial" w:hAnsi="Arial" w:cs="Arial"/>
              </w:rPr>
              <w:t xml:space="preserve">may not incur catering expenses for </w:t>
            </w:r>
            <w:r w:rsidRPr="008C343F">
              <w:rPr>
                <w:rFonts w:ascii="Arial" w:hAnsi="Arial" w:cs="Arial"/>
                <w:b/>
                <w:bCs/>
              </w:rPr>
              <w:t>internal meetings</w:t>
            </w:r>
            <w:r w:rsidRPr="008C343F">
              <w:rPr>
                <w:rFonts w:ascii="Arial" w:hAnsi="Arial" w:cs="Arial"/>
              </w:rPr>
              <w:t xml:space="preserve">, i.e. for meetings attended only by </w:t>
            </w:r>
            <w:r w:rsidRPr="008C343F">
              <w:rPr>
                <w:rFonts w:ascii="Arial" w:hAnsi="Arial" w:cs="Arial"/>
                <w:b/>
                <w:bCs/>
              </w:rPr>
              <w:t>persons in its employ</w:t>
            </w:r>
            <w:r w:rsidRPr="008C343F">
              <w:rPr>
                <w:rFonts w:ascii="Arial" w:hAnsi="Arial" w:cs="Arial"/>
              </w:rPr>
              <w:t xml:space="preserve">, unless approved by the accounting officer. </w:t>
            </w:r>
          </w:p>
        </w:tc>
      </w:tr>
      <w:tr w:rsidR="008C343F" w14:paraId="0CE9AB97" w14:textId="77777777" w:rsidTr="008C343F">
        <w:tc>
          <w:tcPr>
            <w:tcW w:w="1129" w:type="dxa"/>
            <w:tcBorders>
              <w:top w:val="nil"/>
              <w:left w:val="nil"/>
              <w:bottom w:val="nil"/>
              <w:right w:val="nil"/>
            </w:tcBorders>
          </w:tcPr>
          <w:p w14:paraId="7C552210" w14:textId="77777777" w:rsidR="008C343F" w:rsidRDefault="008C343F" w:rsidP="00A05599">
            <w:pPr>
              <w:spacing w:line="360" w:lineRule="auto"/>
              <w:jc w:val="both"/>
              <w:rPr>
                <w:rFonts w:ascii="Arial" w:hAnsi="Arial" w:cs="Arial"/>
              </w:rPr>
            </w:pPr>
          </w:p>
        </w:tc>
        <w:tc>
          <w:tcPr>
            <w:tcW w:w="1139" w:type="dxa"/>
            <w:gridSpan w:val="2"/>
            <w:tcBorders>
              <w:top w:val="nil"/>
              <w:left w:val="nil"/>
              <w:bottom w:val="nil"/>
              <w:right w:val="nil"/>
            </w:tcBorders>
          </w:tcPr>
          <w:p w14:paraId="5185050F" w14:textId="77777777" w:rsidR="008C343F" w:rsidRDefault="008C343F" w:rsidP="00A05599">
            <w:pPr>
              <w:spacing w:line="360" w:lineRule="auto"/>
              <w:jc w:val="both"/>
              <w:rPr>
                <w:rFonts w:ascii="Arial" w:hAnsi="Arial" w:cs="Arial"/>
              </w:rPr>
            </w:pPr>
          </w:p>
        </w:tc>
        <w:tc>
          <w:tcPr>
            <w:tcW w:w="6748" w:type="dxa"/>
            <w:gridSpan w:val="2"/>
            <w:tcBorders>
              <w:top w:val="nil"/>
              <w:left w:val="nil"/>
              <w:bottom w:val="nil"/>
              <w:right w:val="nil"/>
            </w:tcBorders>
          </w:tcPr>
          <w:p w14:paraId="6908AD35" w14:textId="77534B84" w:rsidR="008C343F" w:rsidRDefault="008C343F" w:rsidP="00A05599">
            <w:pPr>
              <w:spacing w:line="360" w:lineRule="auto"/>
              <w:jc w:val="both"/>
              <w:rPr>
                <w:rFonts w:ascii="Arial" w:hAnsi="Arial" w:cs="Arial"/>
              </w:rPr>
            </w:pPr>
          </w:p>
        </w:tc>
      </w:tr>
      <w:tr w:rsidR="008C343F" w14:paraId="3CB5EBA1" w14:textId="77777777" w:rsidTr="008C343F">
        <w:tc>
          <w:tcPr>
            <w:tcW w:w="1129" w:type="dxa"/>
            <w:tcBorders>
              <w:top w:val="nil"/>
              <w:left w:val="nil"/>
              <w:bottom w:val="nil"/>
              <w:right w:val="nil"/>
            </w:tcBorders>
          </w:tcPr>
          <w:p w14:paraId="4887846C" w14:textId="77777777" w:rsidR="008C343F" w:rsidRDefault="008C343F" w:rsidP="00A05599">
            <w:pPr>
              <w:spacing w:line="360" w:lineRule="auto"/>
              <w:jc w:val="both"/>
              <w:rPr>
                <w:rFonts w:ascii="Arial" w:hAnsi="Arial" w:cs="Arial"/>
              </w:rPr>
            </w:pPr>
          </w:p>
        </w:tc>
        <w:tc>
          <w:tcPr>
            <w:tcW w:w="1139" w:type="dxa"/>
            <w:gridSpan w:val="2"/>
            <w:tcBorders>
              <w:top w:val="nil"/>
              <w:left w:val="nil"/>
              <w:bottom w:val="nil"/>
              <w:right w:val="nil"/>
            </w:tcBorders>
          </w:tcPr>
          <w:p w14:paraId="70974C34" w14:textId="3F3667CD" w:rsidR="008C343F" w:rsidRDefault="000139BB" w:rsidP="00A05599">
            <w:pPr>
              <w:spacing w:line="360" w:lineRule="auto"/>
              <w:jc w:val="both"/>
              <w:rPr>
                <w:rFonts w:ascii="Arial" w:hAnsi="Arial" w:cs="Arial"/>
              </w:rPr>
            </w:pPr>
            <w:r>
              <w:rPr>
                <w:rFonts w:ascii="Arial" w:hAnsi="Arial" w:cs="Arial"/>
              </w:rPr>
              <w:t>8</w:t>
            </w:r>
            <w:r w:rsidR="008C343F">
              <w:rPr>
                <w:rFonts w:ascii="Arial" w:hAnsi="Arial" w:cs="Arial"/>
              </w:rPr>
              <w:t>.1.1.2</w:t>
            </w:r>
          </w:p>
        </w:tc>
        <w:tc>
          <w:tcPr>
            <w:tcW w:w="6748" w:type="dxa"/>
            <w:gridSpan w:val="2"/>
            <w:tcBorders>
              <w:top w:val="nil"/>
              <w:left w:val="nil"/>
              <w:bottom w:val="nil"/>
              <w:right w:val="nil"/>
            </w:tcBorders>
          </w:tcPr>
          <w:p w14:paraId="11EFEF24" w14:textId="6C291F1C" w:rsidR="008C343F" w:rsidRDefault="008C343F" w:rsidP="00A05599">
            <w:pPr>
              <w:spacing w:line="360" w:lineRule="auto"/>
              <w:jc w:val="both"/>
              <w:rPr>
                <w:rFonts w:ascii="Arial" w:hAnsi="Arial" w:cs="Arial"/>
              </w:rPr>
            </w:pPr>
            <w:r w:rsidRPr="008C343F">
              <w:rPr>
                <w:rFonts w:ascii="Arial" w:hAnsi="Arial" w:cs="Arial"/>
                <w:b/>
              </w:rPr>
              <w:t>C</w:t>
            </w:r>
            <w:r w:rsidRPr="008C343F">
              <w:rPr>
                <w:rFonts w:ascii="Arial" w:hAnsi="Arial" w:cs="Arial"/>
                <w:b/>
                <w:bCs/>
              </w:rPr>
              <w:t xml:space="preserve">onstitutional institutions </w:t>
            </w:r>
            <w:r w:rsidRPr="008C343F">
              <w:rPr>
                <w:rFonts w:ascii="Arial" w:hAnsi="Arial" w:cs="Arial"/>
              </w:rPr>
              <w:t xml:space="preserve">may not incur expenses on </w:t>
            </w:r>
            <w:r w:rsidRPr="008C343F">
              <w:rPr>
                <w:rFonts w:ascii="Arial" w:hAnsi="Arial" w:cs="Arial"/>
                <w:b/>
                <w:bCs/>
              </w:rPr>
              <w:t xml:space="preserve">alcoholic beverages, </w:t>
            </w:r>
            <w:r w:rsidRPr="008C343F">
              <w:rPr>
                <w:rFonts w:ascii="Arial" w:hAnsi="Arial" w:cs="Arial"/>
              </w:rPr>
              <w:t xml:space="preserve">except for instances where alcohol is to be served at functions relating to: - </w:t>
            </w:r>
          </w:p>
        </w:tc>
      </w:tr>
      <w:tr w:rsidR="008C343F" w14:paraId="1BAD9260" w14:textId="77777777" w:rsidTr="008C343F">
        <w:tc>
          <w:tcPr>
            <w:tcW w:w="1129" w:type="dxa"/>
            <w:tcBorders>
              <w:top w:val="nil"/>
              <w:left w:val="nil"/>
              <w:bottom w:val="nil"/>
              <w:right w:val="nil"/>
            </w:tcBorders>
          </w:tcPr>
          <w:p w14:paraId="77181593" w14:textId="77777777" w:rsidR="008C343F" w:rsidRDefault="008C343F" w:rsidP="00A05599">
            <w:pPr>
              <w:spacing w:line="360" w:lineRule="auto"/>
              <w:jc w:val="both"/>
              <w:rPr>
                <w:rFonts w:ascii="Arial" w:hAnsi="Arial" w:cs="Arial"/>
              </w:rPr>
            </w:pPr>
          </w:p>
        </w:tc>
        <w:tc>
          <w:tcPr>
            <w:tcW w:w="1139" w:type="dxa"/>
            <w:gridSpan w:val="2"/>
            <w:tcBorders>
              <w:top w:val="nil"/>
              <w:left w:val="nil"/>
              <w:bottom w:val="nil"/>
              <w:right w:val="nil"/>
            </w:tcBorders>
          </w:tcPr>
          <w:p w14:paraId="653C17CC" w14:textId="77777777" w:rsidR="008C343F" w:rsidRDefault="008C343F" w:rsidP="00A05599">
            <w:pPr>
              <w:spacing w:line="360" w:lineRule="auto"/>
              <w:jc w:val="both"/>
              <w:rPr>
                <w:rFonts w:ascii="Arial" w:hAnsi="Arial" w:cs="Arial"/>
              </w:rPr>
            </w:pPr>
          </w:p>
        </w:tc>
        <w:tc>
          <w:tcPr>
            <w:tcW w:w="6748" w:type="dxa"/>
            <w:gridSpan w:val="2"/>
            <w:tcBorders>
              <w:top w:val="nil"/>
              <w:left w:val="nil"/>
              <w:bottom w:val="nil"/>
              <w:right w:val="nil"/>
            </w:tcBorders>
          </w:tcPr>
          <w:p w14:paraId="720096FE" w14:textId="3B91D8EF" w:rsidR="008C343F" w:rsidRDefault="008C343F" w:rsidP="00A05599">
            <w:pPr>
              <w:spacing w:line="360" w:lineRule="auto"/>
              <w:jc w:val="both"/>
              <w:rPr>
                <w:rFonts w:ascii="Arial" w:hAnsi="Arial" w:cs="Arial"/>
              </w:rPr>
            </w:pPr>
          </w:p>
        </w:tc>
      </w:tr>
      <w:tr w:rsidR="008C343F" w14:paraId="4644906C" w14:textId="77777777" w:rsidTr="008C343F">
        <w:tc>
          <w:tcPr>
            <w:tcW w:w="1129" w:type="dxa"/>
            <w:tcBorders>
              <w:top w:val="nil"/>
              <w:left w:val="nil"/>
              <w:bottom w:val="nil"/>
              <w:right w:val="nil"/>
            </w:tcBorders>
          </w:tcPr>
          <w:p w14:paraId="794FFBD4" w14:textId="77777777" w:rsidR="008C343F" w:rsidRDefault="008C343F" w:rsidP="00A05599">
            <w:pPr>
              <w:spacing w:line="360" w:lineRule="auto"/>
              <w:jc w:val="both"/>
              <w:rPr>
                <w:rFonts w:ascii="Arial" w:hAnsi="Arial" w:cs="Arial"/>
              </w:rPr>
            </w:pPr>
          </w:p>
        </w:tc>
        <w:tc>
          <w:tcPr>
            <w:tcW w:w="1139" w:type="dxa"/>
            <w:gridSpan w:val="2"/>
            <w:tcBorders>
              <w:top w:val="nil"/>
              <w:left w:val="nil"/>
              <w:bottom w:val="nil"/>
              <w:right w:val="nil"/>
            </w:tcBorders>
          </w:tcPr>
          <w:p w14:paraId="0C7CDE7E" w14:textId="77777777" w:rsidR="008C343F" w:rsidRDefault="008C343F" w:rsidP="00A05599">
            <w:pPr>
              <w:spacing w:line="360" w:lineRule="auto"/>
              <w:jc w:val="both"/>
              <w:rPr>
                <w:rFonts w:ascii="Arial" w:hAnsi="Arial" w:cs="Arial"/>
              </w:rPr>
            </w:pPr>
          </w:p>
        </w:tc>
        <w:tc>
          <w:tcPr>
            <w:tcW w:w="851" w:type="dxa"/>
            <w:tcBorders>
              <w:top w:val="nil"/>
              <w:left w:val="nil"/>
              <w:bottom w:val="nil"/>
              <w:right w:val="nil"/>
            </w:tcBorders>
          </w:tcPr>
          <w:p w14:paraId="76B19E3A" w14:textId="480C73F8" w:rsidR="008C343F" w:rsidRDefault="008C343F" w:rsidP="00A05599">
            <w:pPr>
              <w:spacing w:line="360" w:lineRule="auto"/>
              <w:jc w:val="both"/>
              <w:rPr>
                <w:rFonts w:ascii="Arial" w:hAnsi="Arial" w:cs="Arial"/>
              </w:rPr>
            </w:pPr>
            <w:r>
              <w:rPr>
                <w:rFonts w:ascii="Arial" w:hAnsi="Arial" w:cs="Arial"/>
              </w:rPr>
              <w:t>a.</w:t>
            </w:r>
          </w:p>
        </w:tc>
        <w:tc>
          <w:tcPr>
            <w:tcW w:w="5897" w:type="dxa"/>
            <w:tcBorders>
              <w:top w:val="nil"/>
              <w:left w:val="nil"/>
              <w:bottom w:val="nil"/>
              <w:right w:val="nil"/>
            </w:tcBorders>
          </w:tcPr>
          <w:p w14:paraId="2D703F99" w14:textId="38E561C8" w:rsidR="008C343F" w:rsidRDefault="008C343F" w:rsidP="00A05599">
            <w:pPr>
              <w:spacing w:line="360" w:lineRule="auto"/>
              <w:jc w:val="both"/>
              <w:rPr>
                <w:rFonts w:ascii="Arial" w:hAnsi="Arial" w:cs="Arial"/>
              </w:rPr>
            </w:pPr>
            <w:r w:rsidRPr="008C343F">
              <w:rPr>
                <w:rFonts w:ascii="Arial" w:hAnsi="Arial" w:cs="Arial"/>
              </w:rPr>
              <w:t>State banquets;</w:t>
            </w:r>
          </w:p>
        </w:tc>
      </w:tr>
      <w:tr w:rsidR="008C343F" w14:paraId="1536683B" w14:textId="77777777" w:rsidTr="008C343F">
        <w:tc>
          <w:tcPr>
            <w:tcW w:w="1129" w:type="dxa"/>
            <w:tcBorders>
              <w:top w:val="nil"/>
              <w:left w:val="nil"/>
              <w:bottom w:val="nil"/>
              <w:right w:val="nil"/>
            </w:tcBorders>
          </w:tcPr>
          <w:p w14:paraId="4670F7E7" w14:textId="77777777" w:rsidR="008C343F" w:rsidRDefault="008C343F" w:rsidP="00A05599">
            <w:pPr>
              <w:spacing w:line="360" w:lineRule="auto"/>
              <w:jc w:val="both"/>
              <w:rPr>
                <w:rFonts w:ascii="Arial" w:hAnsi="Arial" w:cs="Arial"/>
              </w:rPr>
            </w:pPr>
          </w:p>
        </w:tc>
        <w:tc>
          <w:tcPr>
            <w:tcW w:w="1139" w:type="dxa"/>
            <w:gridSpan w:val="2"/>
            <w:tcBorders>
              <w:top w:val="nil"/>
              <w:left w:val="nil"/>
              <w:bottom w:val="nil"/>
              <w:right w:val="nil"/>
            </w:tcBorders>
          </w:tcPr>
          <w:p w14:paraId="76E33A52" w14:textId="77777777" w:rsidR="008C343F" w:rsidRDefault="008C343F" w:rsidP="00A05599">
            <w:pPr>
              <w:spacing w:line="360" w:lineRule="auto"/>
              <w:jc w:val="both"/>
              <w:rPr>
                <w:rFonts w:ascii="Arial" w:hAnsi="Arial" w:cs="Arial"/>
              </w:rPr>
            </w:pPr>
          </w:p>
        </w:tc>
        <w:tc>
          <w:tcPr>
            <w:tcW w:w="851" w:type="dxa"/>
            <w:tcBorders>
              <w:top w:val="nil"/>
              <w:left w:val="nil"/>
              <w:bottom w:val="nil"/>
              <w:right w:val="nil"/>
            </w:tcBorders>
          </w:tcPr>
          <w:p w14:paraId="127F5F09" w14:textId="779DAE73" w:rsidR="008C343F" w:rsidRDefault="008C343F" w:rsidP="00A05599">
            <w:pPr>
              <w:spacing w:line="360" w:lineRule="auto"/>
              <w:jc w:val="both"/>
              <w:rPr>
                <w:rFonts w:ascii="Arial" w:hAnsi="Arial" w:cs="Arial"/>
              </w:rPr>
            </w:pPr>
            <w:r>
              <w:rPr>
                <w:rFonts w:ascii="Arial" w:hAnsi="Arial" w:cs="Arial"/>
              </w:rPr>
              <w:t>b.</w:t>
            </w:r>
          </w:p>
        </w:tc>
        <w:tc>
          <w:tcPr>
            <w:tcW w:w="5897" w:type="dxa"/>
            <w:tcBorders>
              <w:top w:val="nil"/>
              <w:left w:val="nil"/>
              <w:bottom w:val="nil"/>
              <w:right w:val="nil"/>
            </w:tcBorders>
          </w:tcPr>
          <w:p w14:paraId="06416117" w14:textId="4FE7FD0C" w:rsidR="008C343F" w:rsidRDefault="008C343F" w:rsidP="00A05599">
            <w:pPr>
              <w:spacing w:line="360" w:lineRule="auto"/>
              <w:jc w:val="both"/>
              <w:rPr>
                <w:rFonts w:ascii="Arial" w:hAnsi="Arial" w:cs="Arial"/>
              </w:rPr>
            </w:pPr>
            <w:r w:rsidRPr="008C343F">
              <w:rPr>
                <w:rFonts w:ascii="Arial" w:hAnsi="Arial" w:cs="Arial"/>
              </w:rPr>
              <w:t>The promotion of South Africa and any of its goods or services; or</w:t>
            </w:r>
          </w:p>
        </w:tc>
      </w:tr>
      <w:tr w:rsidR="008C343F" w14:paraId="03D46616" w14:textId="77777777" w:rsidTr="008C343F">
        <w:tc>
          <w:tcPr>
            <w:tcW w:w="1129" w:type="dxa"/>
            <w:tcBorders>
              <w:top w:val="nil"/>
              <w:left w:val="nil"/>
              <w:bottom w:val="nil"/>
              <w:right w:val="nil"/>
            </w:tcBorders>
          </w:tcPr>
          <w:p w14:paraId="6DDB4428" w14:textId="77777777" w:rsidR="008C343F" w:rsidRDefault="008C343F" w:rsidP="00A05599">
            <w:pPr>
              <w:spacing w:line="360" w:lineRule="auto"/>
              <w:jc w:val="both"/>
              <w:rPr>
                <w:rFonts w:ascii="Arial" w:hAnsi="Arial" w:cs="Arial"/>
              </w:rPr>
            </w:pPr>
          </w:p>
        </w:tc>
        <w:tc>
          <w:tcPr>
            <w:tcW w:w="1139" w:type="dxa"/>
            <w:gridSpan w:val="2"/>
            <w:tcBorders>
              <w:top w:val="nil"/>
              <w:left w:val="nil"/>
              <w:bottom w:val="nil"/>
              <w:right w:val="nil"/>
            </w:tcBorders>
          </w:tcPr>
          <w:p w14:paraId="0FD2B177" w14:textId="77777777" w:rsidR="008C343F" w:rsidRDefault="008C343F" w:rsidP="00A05599">
            <w:pPr>
              <w:spacing w:line="360" w:lineRule="auto"/>
              <w:jc w:val="both"/>
              <w:rPr>
                <w:rFonts w:ascii="Arial" w:hAnsi="Arial" w:cs="Arial"/>
              </w:rPr>
            </w:pPr>
          </w:p>
        </w:tc>
        <w:tc>
          <w:tcPr>
            <w:tcW w:w="851" w:type="dxa"/>
            <w:tcBorders>
              <w:top w:val="nil"/>
              <w:left w:val="nil"/>
              <w:bottom w:val="nil"/>
              <w:right w:val="nil"/>
            </w:tcBorders>
          </w:tcPr>
          <w:p w14:paraId="1EECE763" w14:textId="19B1CAA8" w:rsidR="008C343F" w:rsidRDefault="008C343F" w:rsidP="00A05599">
            <w:pPr>
              <w:spacing w:line="360" w:lineRule="auto"/>
              <w:jc w:val="both"/>
              <w:rPr>
                <w:rFonts w:ascii="Arial" w:hAnsi="Arial" w:cs="Arial"/>
              </w:rPr>
            </w:pPr>
            <w:r>
              <w:rPr>
                <w:rFonts w:ascii="Arial" w:hAnsi="Arial" w:cs="Arial"/>
              </w:rPr>
              <w:t>c.</w:t>
            </w:r>
          </w:p>
        </w:tc>
        <w:tc>
          <w:tcPr>
            <w:tcW w:w="5897" w:type="dxa"/>
            <w:tcBorders>
              <w:top w:val="nil"/>
              <w:left w:val="nil"/>
              <w:bottom w:val="nil"/>
              <w:right w:val="nil"/>
            </w:tcBorders>
          </w:tcPr>
          <w:p w14:paraId="20EECA52" w14:textId="5F74AD4F" w:rsidR="008C343F" w:rsidRDefault="008C343F" w:rsidP="00A05599">
            <w:pPr>
              <w:spacing w:line="360" w:lineRule="auto"/>
              <w:jc w:val="both"/>
              <w:rPr>
                <w:rFonts w:ascii="Arial" w:hAnsi="Arial" w:cs="Arial"/>
              </w:rPr>
            </w:pPr>
            <w:r w:rsidRPr="008C343F">
              <w:rPr>
                <w:rFonts w:ascii="Arial" w:hAnsi="Arial" w:cs="Arial"/>
              </w:rPr>
              <w:t>The hosting of foreign dignitaries.</w:t>
            </w:r>
          </w:p>
        </w:tc>
      </w:tr>
      <w:tr w:rsidR="008C343F" w14:paraId="685751DB" w14:textId="77777777" w:rsidTr="008C343F">
        <w:tc>
          <w:tcPr>
            <w:tcW w:w="1129" w:type="dxa"/>
            <w:tcBorders>
              <w:top w:val="nil"/>
              <w:left w:val="nil"/>
              <w:bottom w:val="nil"/>
              <w:right w:val="nil"/>
            </w:tcBorders>
          </w:tcPr>
          <w:p w14:paraId="78B6FFCA" w14:textId="77777777" w:rsidR="008C343F" w:rsidRDefault="008C343F" w:rsidP="00A05599">
            <w:pPr>
              <w:spacing w:line="360" w:lineRule="auto"/>
              <w:jc w:val="both"/>
              <w:rPr>
                <w:rFonts w:ascii="Arial" w:hAnsi="Arial" w:cs="Arial"/>
              </w:rPr>
            </w:pPr>
          </w:p>
        </w:tc>
        <w:tc>
          <w:tcPr>
            <w:tcW w:w="1139" w:type="dxa"/>
            <w:gridSpan w:val="2"/>
            <w:tcBorders>
              <w:top w:val="nil"/>
              <w:left w:val="nil"/>
              <w:bottom w:val="nil"/>
              <w:right w:val="nil"/>
            </w:tcBorders>
          </w:tcPr>
          <w:p w14:paraId="1F7FDF72" w14:textId="77777777" w:rsidR="008C343F" w:rsidRDefault="008C343F" w:rsidP="00A05599">
            <w:pPr>
              <w:spacing w:line="360" w:lineRule="auto"/>
              <w:jc w:val="both"/>
              <w:rPr>
                <w:rFonts w:ascii="Arial" w:hAnsi="Arial" w:cs="Arial"/>
              </w:rPr>
            </w:pPr>
          </w:p>
        </w:tc>
        <w:tc>
          <w:tcPr>
            <w:tcW w:w="6748" w:type="dxa"/>
            <w:gridSpan w:val="2"/>
            <w:tcBorders>
              <w:top w:val="nil"/>
              <w:left w:val="nil"/>
              <w:bottom w:val="nil"/>
              <w:right w:val="nil"/>
            </w:tcBorders>
          </w:tcPr>
          <w:p w14:paraId="07ABE405" w14:textId="77777777" w:rsidR="008C343F" w:rsidRDefault="008C343F" w:rsidP="00A05599">
            <w:pPr>
              <w:spacing w:line="360" w:lineRule="auto"/>
              <w:jc w:val="both"/>
              <w:rPr>
                <w:rFonts w:ascii="Arial" w:hAnsi="Arial" w:cs="Arial"/>
              </w:rPr>
            </w:pPr>
          </w:p>
        </w:tc>
      </w:tr>
      <w:tr w:rsidR="008C343F" w14:paraId="5A89B63C" w14:textId="77777777" w:rsidTr="008C343F">
        <w:tc>
          <w:tcPr>
            <w:tcW w:w="1129" w:type="dxa"/>
            <w:tcBorders>
              <w:top w:val="nil"/>
              <w:left w:val="nil"/>
              <w:bottom w:val="nil"/>
              <w:right w:val="nil"/>
            </w:tcBorders>
          </w:tcPr>
          <w:p w14:paraId="38350891" w14:textId="77777777" w:rsidR="008C343F" w:rsidRDefault="008C343F" w:rsidP="00A05599">
            <w:pPr>
              <w:spacing w:line="360" w:lineRule="auto"/>
              <w:jc w:val="both"/>
              <w:rPr>
                <w:rFonts w:ascii="Arial" w:hAnsi="Arial" w:cs="Arial"/>
              </w:rPr>
            </w:pPr>
          </w:p>
        </w:tc>
        <w:tc>
          <w:tcPr>
            <w:tcW w:w="1139" w:type="dxa"/>
            <w:gridSpan w:val="2"/>
            <w:tcBorders>
              <w:top w:val="nil"/>
              <w:left w:val="nil"/>
              <w:bottom w:val="nil"/>
              <w:right w:val="nil"/>
            </w:tcBorders>
          </w:tcPr>
          <w:p w14:paraId="681CFFE5" w14:textId="091AEB2E" w:rsidR="008C343F" w:rsidRDefault="000139BB" w:rsidP="00A05599">
            <w:pPr>
              <w:spacing w:line="360" w:lineRule="auto"/>
              <w:jc w:val="both"/>
              <w:rPr>
                <w:rFonts w:ascii="Arial" w:hAnsi="Arial" w:cs="Arial"/>
              </w:rPr>
            </w:pPr>
            <w:r>
              <w:rPr>
                <w:rFonts w:ascii="Arial" w:hAnsi="Arial" w:cs="Arial"/>
              </w:rPr>
              <w:t>8</w:t>
            </w:r>
            <w:r w:rsidR="008C343F">
              <w:rPr>
                <w:rFonts w:ascii="Arial" w:hAnsi="Arial" w:cs="Arial"/>
              </w:rPr>
              <w:t>.1.1.3</w:t>
            </w:r>
          </w:p>
        </w:tc>
        <w:tc>
          <w:tcPr>
            <w:tcW w:w="6748" w:type="dxa"/>
            <w:gridSpan w:val="2"/>
            <w:tcBorders>
              <w:top w:val="nil"/>
              <w:left w:val="nil"/>
              <w:bottom w:val="nil"/>
              <w:right w:val="nil"/>
            </w:tcBorders>
          </w:tcPr>
          <w:p w14:paraId="6596856E" w14:textId="66F8AED1" w:rsidR="008C343F" w:rsidRDefault="008C343F" w:rsidP="00A05599">
            <w:pPr>
              <w:spacing w:line="360" w:lineRule="auto"/>
              <w:jc w:val="both"/>
              <w:rPr>
                <w:rFonts w:ascii="Arial" w:hAnsi="Arial" w:cs="Arial"/>
              </w:rPr>
            </w:pPr>
            <w:r w:rsidRPr="008C343F">
              <w:rPr>
                <w:rFonts w:ascii="Arial" w:hAnsi="Arial" w:cs="Arial"/>
              </w:rPr>
              <w:t xml:space="preserve">The Accounting officers must ensure that team building exercises and social functions, including year-end functions, </w:t>
            </w:r>
            <w:r w:rsidRPr="008C343F">
              <w:rPr>
                <w:rFonts w:ascii="Arial" w:hAnsi="Arial" w:cs="Arial"/>
                <w:b/>
                <w:bCs/>
              </w:rPr>
              <w:t>are not financed from the budgets of their respective establishments or by any suppliers or sponsors</w:t>
            </w:r>
            <w:r w:rsidRPr="008C343F">
              <w:rPr>
                <w:rFonts w:ascii="Arial" w:hAnsi="Arial" w:cs="Arial"/>
                <w:bCs/>
              </w:rPr>
              <w:t>.</w:t>
            </w:r>
            <w:r w:rsidRPr="008C343F">
              <w:rPr>
                <w:rFonts w:ascii="Arial" w:hAnsi="Arial" w:cs="Arial"/>
                <w:b/>
                <w:bCs/>
              </w:rPr>
              <w:t xml:space="preserve"> </w:t>
            </w:r>
          </w:p>
        </w:tc>
      </w:tr>
      <w:tr w:rsidR="008C343F" w14:paraId="4C07804C" w14:textId="77777777" w:rsidTr="008C343F">
        <w:tc>
          <w:tcPr>
            <w:tcW w:w="1129" w:type="dxa"/>
            <w:tcBorders>
              <w:top w:val="nil"/>
              <w:left w:val="nil"/>
              <w:bottom w:val="nil"/>
              <w:right w:val="nil"/>
            </w:tcBorders>
          </w:tcPr>
          <w:p w14:paraId="3877CF45" w14:textId="77777777" w:rsidR="008C343F" w:rsidRDefault="008C343F" w:rsidP="00A05599">
            <w:pPr>
              <w:spacing w:line="360" w:lineRule="auto"/>
              <w:jc w:val="both"/>
              <w:rPr>
                <w:rFonts w:ascii="Arial" w:hAnsi="Arial" w:cs="Arial"/>
              </w:rPr>
            </w:pPr>
          </w:p>
        </w:tc>
        <w:tc>
          <w:tcPr>
            <w:tcW w:w="1139" w:type="dxa"/>
            <w:gridSpan w:val="2"/>
            <w:tcBorders>
              <w:top w:val="nil"/>
              <w:left w:val="nil"/>
              <w:bottom w:val="nil"/>
              <w:right w:val="nil"/>
            </w:tcBorders>
          </w:tcPr>
          <w:p w14:paraId="675749AE" w14:textId="77777777" w:rsidR="008C343F" w:rsidRDefault="008C343F" w:rsidP="00A05599">
            <w:pPr>
              <w:spacing w:line="360" w:lineRule="auto"/>
              <w:jc w:val="both"/>
              <w:rPr>
                <w:rFonts w:ascii="Arial" w:hAnsi="Arial" w:cs="Arial"/>
              </w:rPr>
            </w:pPr>
          </w:p>
        </w:tc>
        <w:tc>
          <w:tcPr>
            <w:tcW w:w="6748" w:type="dxa"/>
            <w:gridSpan w:val="2"/>
            <w:tcBorders>
              <w:top w:val="nil"/>
              <w:left w:val="nil"/>
              <w:bottom w:val="nil"/>
              <w:right w:val="nil"/>
            </w:tcBorders>
          </w:tcPr>
          <w:p w14:paraId="1AB27A38" w14:textId="77777777" w:rsidR="008C343F" w:rsidRPr="008C343F" w:rsidRDefault="008C343F" w:rsidP="00A05599">
            <w:pPr>
              <w:spacing w:line="360" w:lineRule="auto"/>
              <w:jc w:val="both"/>
              <w:rPr>
                <w:rFonts w:ascii="Arial" w:hAnsi="Arial" w:cs="Arial"/>
              </w:rPr>
            </w:pPr>
          </w:p>
        </w:tc>
      </w:tr>
      <w:tr w:rsidR="008C343F" w14:paraId="61924E90" w14:textId="77777777" w:rsidTr="00BE2846">
        <w:tc>
          <w:tcPr>
            <w:tcW w:w="1129" w:type="dxa"/>
            <w:tcBorders>
              <w:top w:val="nil"/>
              <w:left w:val="nil"/>
              <w:bottom w:val="nil"/>
              <w:right w:val="nil"/>
            </w:tcBorders>
          </w:tcPr>
          <w:p w14:paraId="45B193D8" w14:textId="77777777" w:rsidR="008C343F" w:rsidRDefault="008C343F" w:rsidP="00A05599">
            <w:pPr>
              <w:spacing w:line="360" w:lineRule="auto"/>
              <w:jc w:val="both"/>
              <w:rPr>
                <w:rFonts w:ascii="Arial" w:hAnsi="Arial" w:cs="Arial"/>
              </w:rPr>
            </w:pPr>
          </w:p>
        </w:tc>
        <w:tc>
          <w:tcPr>
            <w:tcW w:w="1139" w:type="dxa"/>
            <w:gridSpan w:val="2"/>
            <w:tcBorders>
              <w:top w:val="nil"/>
              <w:left w:val="nil"/>
              <w:bottom w:val="nil"/>
              <w:right w:val="nil"/>
            </w:tcBorders>
          </w:tcPr>
          <w:p w14:paraId="48818C5A" w14:textId="77777777" w:rsidR="008C343F" w:rsidRDefault="008C343F" w:rsidP="00A05599">
            <w:pPr>
              <w:spacing w:line="360" w:lineRule="auto"/>
              <w:jc w:val="both"/>
              <w:rPr>
                <w:rFonts w:ascii="Arial" w:hAnsi="Arial" w:cs="Arial"/>
              </w:rPr>
            </w:pPr>
          </w:p>
        </w:tc>
        <w:tc>
          <w:tcPr>
            <w:tcW w:w="6748" w:type="dxa"/>
            <w:gridSpan w:val="2"/>
            <w:tcBorders>
              <w:top w:val="nil"/>
              <w:left w:val="nil"/>
              <w:bottom w:val="nil"/>
              <w:right w:val="nil"/>
            </w:tcBorders>
          </w:tcPr>
          <w:p w14:paraId="2CF22C18" w14:textId="44DCCCD8" w:rsidR="008C343F" w:rsidRPr="008C343F" w:rsidRDefault="008C343F" w:rsidP="00A05599">
            <w:pPr>
              <w:spacing w:line="360" w:lineRule="auto"/>
              <w:jc w:val="both"/>
              <w:rPr>
                <w:rFonts w:ascii="Arial" w:hAnsi="Arial" w:cs="Arial"/>
              </w:rPr>
            </w:pPr>
            <w:r w:rsidRPr="008C343F">
              <w:rPr>
                <w:rFonts w:ascii="Arial" w:hAnsi="Arial" w:cs="Arial"/>
              </w:rPr>
              <w:t>In implementing the aforementioned instruction, the following control measures are applicable as it relates to catering and entertainment: -</w:t>
            </w:r>
          </w:p>
        </w:tc>
      </w:tr>
      <w:tr w:rsidR="00F9789B" w14:paraId="62302D68" w14:textId="77777777" w:rsidTr="00BE2846">
        <w:tc>
          <w:tcPr>
            <w:tcW w:w="1129" w:type="dxa"/>
            <w:tcBorders>
              <w:top w:val="nil"/>
              <w:left w:val="nil"/>
              <w:bottom w:val="nil"/>
              <w:right w:val="nil"/>
            </w:tcBorders>
          </w:tcPr>
          <w:p w14:paraId="638D2F72" w14:textId="77777777" w:rsidR="00F9789B" w:rsidRDefault="00F9789B" w:rsidP="00A05599">
            <w:pPr>
              <w:spacing w:line="360" w:lineRule="auto"/>
              <w:jc w:val="both"/>
              <w:rPr>
                <w:rFonts w:ascii="Arial" w:hAnsi="Arial" w:cs="Arial"/>
              </w:rPr>
            </w:pPr>
          </w:p>
        </w:tc>
        <w:tc>
          <w:tcPr>
            <w:tcW w:w="7887" w:type="dxa"/>
            <w:gridSpan w:val="4"/>
            <w:tcBorders>
              <w:top w:val="nil"/>
              <w:left w:val="nil"/>
              <w:bottom w:val="nil"/>
              <w:right w:val="nil"/>
            </w:tcBorders>
          </w:tcPr>
          <w:p w14:paraId="3A6224F2" w14:textId="77777777" w:rsidR="00F9789B" w:rsidRDefault="00F9789B" w:rsidP="00A05599">
            <w:pPr>
              <w:spacing w:line="360" w:lineRule="auto"/>
              <w:jc w:val="both"/>
              <w:rPr>
                <w:rFonts w:ascii="Arial" w:hAnsi="Arial" w:cs="Arial"/>
              </w:rPr>
            </w:pPr>
          </w:p>
        </w:tc>
      </w:tr>
      <w:tr w:rsidR="008C343F" w14:paraId="066BF220" w14:textId="77777777" w:rsidTr="00BE2846">
        <w:tc>
          <w:tcPr>
            <w:tcW w:w="1129" w:type="dxa"/>
            <w:tcBorders>
              <w:top w:val="nil"/>
              <w:left w:val="nil"/>
              <w:bottom w:val="nil"/>
              <w:right w:val="nil"/>
            </w:tcBorders>
          </w:tcPr>
          <w:p w14:paraId="6CBDBA57" w14:textId="5C95CAC9" w:rsidR="008C343F" w:rsidRPr="00C80B55" w:rsidRDefault="000139BB" w:rsidP="00A05599">
            <w:pPr>
              <w:spacing w:line="360" w:lineRule="auto"/>
              <w:jc w:val="both"/>
              <w:rPr>
                <w:rFonts w:ascii="Arial" w:hAnsi="Arial" w:cs="Arial"/>
                <w:b/>
                <w:i/>
              </w:rPr>
            </w:pPr>
            <w:r>
              <w:rPr>
                <w:rFonts w:ascii="Arial" w:hAnsi="Arial" w:cs="Arial"/>
                <w:b/>
                <w:i/>
              </w:rPr>
              <w:t>8</w:t>
            </w:r>
            <w:r w:rsidR="00C80B55">
              <w:rPr>
                <w:rFonts w:ascii="Arial" w:hAnsi="Arial" w:cs="Arial"/>
                <w:b/>
                <w:i/>
              </w:rPr>
              <w:t>.2</w:t>
            </w:r>
          </w:p>
        </w:tc>
        <w:tc>
          <w:tcPr>
            <w:tcW w:w="7887" w:type="dxa"/>
            <w:gridSpan w:val="4"/>
            <w:tcBorders>
              <w:top w:val="nil"/>
              <w:left w:val="nil"/>
              <w:bottom w:val="nil"/>
              <w:right w:val="nil"/>
            </w:tcBorders>
          </w:tcPr>
          <w:p w14:paraId="45A28242" w14:textId="57243C37" w:rsidR="008C343F" w:rsidRPr="00C80B55" w:rsidRDefault="00C80B55" w:rsidP="00A05599">
            <w:pPr>
              <w:spacing w:line="360" w:lineRule="auto"/>
              <w:jc w:val="both"/>
              <w:rPr>
                <w:rFonts w:ascii="Arial" w:hAnsi="Arial" w:cs="Arial"/>
                <w:b/>
                <w:i/>
                <w:u w:val="single"/>
              </w:rPr>
            </w:pPr>
            <w:r>
              <w:rPr>
                <w:rFonts w:ascii="Arial" w:hAnsi="Arial" w:cs="Arial"/>
                <w:b/>
                <w:i/>
                <w:u w:val="single"/>
              </w:rPr>
              <w:t>Control Measures:</w:t>
            </w:r>
          </w:p>
        </w:tc>
      </w:tr>
      <w:tr w:rsidR="008C343F" w14:paraId="0A466A7F" w14:textId="77777777" w:rsidTr="00BE2846">
        <w:tc>
          <w:tcPr>
            <w:tcW w:w="1129" w:type="dxa"/>
            <w:tcBorders>
              <w:top w:val="nil"/>
              <w:left w:val="nil"/>
              <w:bottom w:val="nil"/>
              <w:right w:val="nil"/>
            </w:tcBorders>
          </w:tcPr>
          <w:p w14:paraId="627F8B58" w14:textId="77777777" w:rsidR="008C343F" w:rsidRDefault="008C343F" w:rsidP="00A05599">
            <w:pPr>
              <w:spacing w:line="360" w:lineRule="auto"/>
              <w:jc w:val="both"/>
              <w:rPr>
                <w:rFonts w:ascii="Arial" w:hAnsi="Arial" w:cs="Arial"/>
              </w:rPr>
            </w:pPr>
          </w:p>
        </w:tc>
        <w:tc>
          <w:tcPr>
            <w:tcW w:w="7887" w:type="dxa"/>
            <w:gridSpan w:val="4"/>
            <w:tcBorders>
              <w:top w:val="nil"/>
              <w:left w:val="nil"/>
              <w:bottom w:val="nil"/>
              <w:right w:val="nil"/>
            </w:tcBorders>
          </w:tcPr>
          <w:p w14:paraId="5211A727" w14:textId="77777777" w:rsidR="008C343F" w:rsidRDefault="008C343F" w:rsidP="00A05599">
            <w:pPr>
              <w:spacing w:line="360" w:lineRule="auto"/>
              <w:jc w:val="both"/>
              <w:rPr>
                <w:rFonts w:ascii="Arial" w:hAnsi="Arial" w:cs="Arial"/>
              </w:rPr>
            </w:pPr>
          </w:p>
        </w:tc>
      </w:tr>
      <w:tr w:rsidR="008C343F" w14:paraId="2E109304" w14:textId="77777777" w:rsidTr="00BE2846">
        <w:tc>
          <w:tcPr>
            <w:tcW w:w="1129" w:type="dxa"/>
            <w:tcBorders>
              <w:top w:val="nil"/>
              <w:left w:val="nil"/>
              <w:bottom w:val="nil"/>
              <w:right w:val="nil"/>
            </w:tcBorders>
          </w:tcPr>
          <w:p w14:paraId="14850124" w14:textId="5E7D0D7A" w:rsidR="008C343F" w:rsidRDefault="000139BB" w:rsidP="00A05599">
            <w:pPr>
              <w:spacing w:line="360" w:lineRule="auto"/>
              <w:jc w:val="both"/>
              <w:rPr>
                <w:rFonts w:ascii="Arial" w:hAnsi="Arial" w:cs="Arial"/>
              </w:rPr>
            </w:pPr>
            <w:r>
              <w:rPr>
                <w:rFonts w:ascii="Arial" w:hAnsi="Arial" w:cs="Arial"/>
              </w:rPr>
              <w:t>8</w:t>
            </w:r>
            <w:r w:rsidR="00C80B55">
              <w:rPr>
                <w:rFonts w:ascii="Arial" w:hAnsi="Arial" w:cs="Arial"/>
              </w:rPr>
              <w:t>.2.1</w:t>
            </w:r>
          </w:p>
        </w:tc>
        <w:tc>
          <w:tcPr>
            <w:tcW w:w="7887" w:type="dxa"/>
            <w:gridSpan w:val="4"/>
            <w:tcBorders>
              <w:top w:val="nil"/>
              <w:left w:val="nil"/>
              <w:bottom w:val="nil"/>
              <w:right w:val="nil"/>
            </w:tcBorders>
          </w:tcPr>
          <w:p w14:paraId="4D8979C0" w14:textId="4DC8689F" w:rsidR="008C343F" w:rsidRDefault="00C80B55" w:rsidP="00A05599">
            <w:pPr>
              <w:spacing w:line="360" w:lineRule="auto"/>
              <w:jc w:val="both"/>
              <w:rPr>
                <w:rFonts w:ascii="Arial" w:hAnsi="Arial" w:cs="Arial"/>
              </w:rPr>
            </w:pPr>
            <w:r w:rsidRPr="00C80B55">
              <w:rPr>
                <w:rFonts w:ascii="Arial" w:hAnsi="Arial" w:cs="Arial"/>
              </w:rPr>
              <w:t xml:space="preserve">Apart from tea, coffee and muffins, </w:t>
            </w:r>
            <w:r w:rsidRPr="00C80B55">
              <w:rPr>
                <w:rFonts w:ascii="Arial" w:hAnsi="Arial" w:cs="Arial"/>
                <w:b/>
                <w:bCs/>
              </w:rPr>
              <w:t xml:space="preserve">no catering and refreshments </w:t>
            </w:r>
            <w:r w:rsidRPr="00C80B55">
              <w:rPr>
                <w:rFonts w:ascii="Arial" w:hAnsi="Arial" w:cs="Arial"/>
              </w:rPr>
              <w:t xml:space="preserve">will be provided at Council workshops, retreats, strategic sessions, internal training sessions, official meetings (Standing Committees and other Council committees), Council meetings and Management meetings. </w:t>
            </w:r>
          </w:p>
        </w:tc>
      </w:tr>
      <w:tr w:rsidR="008C343F" w14:paraId="151302D8" w14:textId="77777777" w:rsidTr="00BE2846">
        <w:tc>
          <w:tcPr>
            <w:tcW w:w="1129" w:type="dxa"/>
            <w:tcBorders>
              <w:top w:val="nil"/>
              <w:left w:val="nil"/>
              <w:bottom w:val="nil"/>
              <w:right w:val="nil"/>
            </w:tcBorders>
          </w:tcPr>
          <w:p w14:paraId="77C8864A" w14:textId="77777777" w:rsidR="008C343F" w:rsidRDefault="008C343F" w:rsidP="00A05599">
            <w:pPr>
              <w:spacing w:line="360" w:lineRule="auto"/>
              <w:jc w:val="both"/>
              <w:rPr>
                <w:rFonts w:ascii="Arial" w:hAnsi="Arial" w:cs="Arial"/>
              </w:rPr>
            </w:pPr>
          </w:p>
        </w:tc>
        <w:tc>
          <w:tcPr>
            <w:tcW w:w="7887" w:type="dxa"/>
            <w:gridSpan w:val="4"/>
            <w:tcBorders>
              <w:top w:val="nil"/>
              <w:left w:val="nil"/>
              <w:bottom w:val="nil"/>
              <w:right w:val="nil"/>
            </w:tcBorders>
          </w:tcPr>
          <w:p w14:paraId="62D4B43A" w14:textId="77777777" w:rsidR="008C343F" w:rsidRDefault="008C343F" w:rsidP="00A05599">
            <w:pPr>
              <w:spacing w:line="360" w:lineRule="auto"/>
              <w:jc w:val="both"/>
              <w:rPr>
                <w:rFonts w:ascii="Arial" w:hAnsi="Arial" w:cs="Arial"/>
              </w:rPr>
            </w:pPr>
          </w:p>
        </w:tc>
      </w:tr>
      <w:tr w:rsidR="008C343F" w14:paraId="0CF5C3D4" w14:textId="77777777" w:rsidTr="00BE2846">
        <w:tc>
          <w:tcPr>
            <w:tcW w:w="1129" w:type="dxa"/>
            <w:tcBorders>
              <w:top w:val="nil"/>
              <w:left w:val="nil"/>
              <w:bottom w:val="nil"/>
              <w:right w:val="nil"/>
            </w:tcBorders>
          </w:tcPr>
          <w:p w14:paraId="4D884416" w14:textId="7C85C34E" w:rsidR="008C343F" w:rsidRDefault="000139BB" w:rsidP="00A05599">
            <w:pPr>
              <w:spacing w:line="360" w:lineRule="auto"/>
              <w:jc w:val="both"/>
              <w:rPr>
                <w:rFonts w:ascii="Arial" w:hAnsi="Arial" w:cs="Arial"/>
              </w:rPr>
            </w:pPr>
            <w:r>
              <w:rPr>
                <w:rFonts w:ascii="Arial" w:hAnsi="Arial" w:cs="Arial"/>
              </w:rPr>
              <w:t>8</w:t>
            </w:r>
            <w:r w:rsidR="00C80B55">
              <w:rPr>
                <w:rFonts w:ascii="Arial" w:hAnsi="Arial" w:cs="Arial"/>
              </w:rPr>
              <w:t>.2.2</w:t>
            </w:r>
          </w:p>
        </w:tc>
        <w:tc>
          <w:tcPr>
            <w:tcW w:w="7887" w:type="dxa"/>
            <w:gridSpan w:val="4"/>
            <w:tcBorders>
              <w:top w:val="nil"/>
              <w:left w:val="nil"/>
              <w:bottom w:val="nil"/>
              <w:right w:val="nil"/>
            </w:tcBorders>
          </w:tcPr>
          <w:p w14:paraId="7FA8E212" w14:textId="4721EC29" w:rsidR="008C343F" w:rsidRDefault="00C80B55" w:rsidP="00A05599">
            <w:pPr>
              <w:spacing w:line="360" w:lineRule="auto"/>
              <w:jc w:val="both"/>
              <w:rPr>
                <w:rFonts w:ascii="Arial" w:hAnsi="Arial" w:cs="Arial"/>
              </w:rPr>
            </w:pPr>
            <w:r w:rsidRPr="00C80B55">
              <w:rPr>
                <w:rFonts w:ascii="Arial" w:hAnsi="Arial" w:cs="Arial"/>
              </w:rPr>
              <w:t xml:space="preserve">At the discretion of the Municipal Manager, catering and refreshments </w:t>
            </w:r>
            <w:r w:rsidRPr="00C80B55">
              <w:rPr>
                <w:rFonts w:ascii="Arial" w:hAnsi="Arial" w:cs="Arial"/>
                <w:b/>
                <w:bCs/>
              </w:rPr>
              <w:t xml:space="preserve">may </w:t>
            </w:r>
            <w:r w:rsidRPr="00C80B55">
              <w:rPr>
                <w:rFonts w:ascii="Arial" w:hAnsi="Arial" w:cs="Arial"/>
              </w:rPr>
              <w:t xml:space="preserve">only be provided at meetings with overseas visitors and other spheres of government (Provincial/National), after budget availability has been confirmed by the Budget and Treasury Section. </w:t>
            </w:r>
          </w:p>
        </w:tc>
      </w:tr>
      <w:tr w:rsidR="008C343F" w14:paraId="1EE0EF0A" w14:textId="77777777" w:rsidTr="00BE2846">
        <w:tc>
          <w:tcPr>
            <w:tcW w:w="1129" w:type="dxa"/>
            <w:tcBorders>
              <w:top w:val="nil"/>
              <w:left w:val="nil"/>
              <w:bottom w:val="nil"/>
              <w:right w:val="nil"/>
            </w:tcBorders>
          </w:tcPr>
          <w:p w14:paraId="3F0F632F" w14:textId="77777777" w:rsidR="008C343F" w:rsidRDefault="008C343F" w:rsidP="00A05599">
            <w:pPr>
              <w:spacing w:line="360" w:lineRule="auto"/>
              <w:jc w:val="both"/>
              <w:rPr>
                <w:rFonts w:ascii="Arial" w:hAnsi="Arial" w:cs="Arial"/>
              </w:rPr>
            </w:pPr>
          </w:p>
        </w:tc>
        <w:tc>
          <w:tcPr>
            <w:tcW w:w="7887" w:type="dxa"/>
            <w:gridSpan w:val="4"/>
            <w:tcBorders>
              <w:top w:val="nil"/>
              <w:left w:val="nil"/>
              <w:bottom w:val="nil"/>
              <w:right w:val="nil"/>
            </w:tcBorders>
          </w:tcPr>
          <w:p w14:paraId="4C5CCAE7" w14:textId="77777777" w:rsidR="008C343F" w:rsidRDefault="008C343F" w:rsidP="00A05599">
            <w:pPr>
              <w:spacing w:line="360" w:lineRule="auto"/>
              <w:jc w:val="both"/>
              <w:rPr>
                <w:rFonts w:ascii="Arial" w:hAnsi="Arial" w:cs="Arial"/>
              </w:rPr>
            </w:pPr>
          </w:p>
        </w:tc>
      </w:tr>
      <w:tr w:rsidR="0037093A" w14:paraId="74553405" w14:textId="77777777" w:rsidTr="00BE2846">
        <w:tc>
          <w:tcPr>
            <w:tcW w:w="1129" w:type="dxa"/>
            <w:tcBorders>
              <w:top w:val="nil"/>
              <w:left w:val="nil"/>
              <w:bottom w:val="nil"/>
              <w:right w:val="nil"/>
            </w:tcBorders>
          </w:tcPr>
          <w:p w14:paraId="1AECBF09" w14:textId="77777777" w:rsidR="0037093A" w:rsidRDefault="0037093A" w:rsidP="00A05599">
            <w:pPr>
              <w:spacing w:line="360" w:lineRule="auto"/>
              <w:jc w:val="both"/>
              <w:rPr>
                <w:rFonts w:ascii="Arial" w:hAnsi="Arial" w:cs="Arial"/>
              </w:rPr>
            </w:pPr>
          </w:p>
        </w:tc>
        <w:tc>
          <w:tcPr>
            <w:tcW w:w="7887" w:type="dxa"/>
            <w:gridSpan w:val="4"/>
            <w:tcBorders>
              <w:top w:val="nil"/>
              <w:left w:val="nil"/>
              <w:bottom w:val="nil"/>
              <w:right w:val="nil"/>
            </w:tcBorders>
          </w:tcPr>
          <w:p w14:paraId="0769790A" w14:textId="77777777" w:rsidR="0037093A" w:rsidRDefault="0037093A" w:rsidP="00A05599">
            <w:pPr>
              <w:spacing w:line="360" w:lineRule="auto"/>
              <w:jc w:val="both"/>
              <w:rPr>
                <w:rFonts w:ascii="Arial" w:hAnsi="Arial" w:cs="Arial"/>
              </w:rPr>
            </w:pPr>
          </w:p>
        </w:tc>
      </w:tr>
      <w:tr w:rsidR="000139BB" w14:paraId="135A8802" w14:textId="77777777" w:rsidTr="00BE2846">
        <w:tc>
          <w:tcPr>
            <w:tcW w:w="1129" w:type="dxa"/>
            <w:tcBorders>
              <w:top w:val="nil"/>
              <w:left w:val="nil"/>
              <w:bottom w:val="nil"/>
              <w:right w:val="nil"/>
            </w:tcBorders>
          </w:tcPr>
          <w:p w14:paraId="35931582" w14:textId="77777777" w:rsidR="000139BB" w:rsidRDefault="000139BB" w:rsidP="00A05599">
            <w:pPr>
              <w:spacing w:line="360" w:lineRule="auto"/>
              <w:jc w:val="both"/>
              <w:rPr>
                <w:rFonts w:ascii="Arial" w:hAnsi="Arial" w:cs="Arial"/>
              </w:rPr>
            </w:pPr>
          </w:p>
        </w:tc>
        <w:tc>
          <w:tcPr>
            <w:tcW w:w="7887" w:type="dxa"/>
            <w:gridSpan w:val="4"/>
            <w:tcBorders>
              <w:top w:val="nil"/>
              <w:left w:val="nil"/>
              <w:bottom w:val="nil"/>
              <w:right w:val="nil"/>
            </w:tcBorders>
          </w:tcPr>
          <w:p w14:paraId="66ACEF05" w14:textId="77777777" w:rsidR="000139BB" w:rsidRDefault="000139BB" w:rsidP="00A05599">
            <w:pPr>
              <w:spacing w:line="360" w:lineRule="auto"/>
              <w:jc w:val="both"/>
              <w:rPr>
                <w:rFonts w:ascii="Arial" w:hAnsi="Arial" w:cs="Arial"/>
              </w:rPr>
            </w:pPr>
          </w:p>
        </w:tc>
      </w:tr>
      <w:tr w:rsidR="008C343F" w14:paraId="28BE3F0A" w14:textId="77777777" w:rsidTr="00BE2846">
        <w:tc>
          <w:tcPr>
            <w:tcW w:w="1129" w:type="dxa"/>
            <w:tcBorders>
              <w:top w:val="nil"/>
              <w:left w:val="nil"/>
              <w:bottom w:val="nil"/>
              <w:right w:val="nil"/>
            </w:tcBorders>
          </w:tcPr>
          <w:p w14:paraId="564005F9" w14:textId="45284B33" w:rsidR="008C343F" w:rsidRPr="00C80B55" w:rsidRDefault="000139BB" w:rsidP="00A05599">
            <w:pPr>
              <w:spacing w:line="360" w:lineRule="auto"/>
              <w:jc w:val="both"/>
              <w:rPr>
                <w:rFonts w:ascii="Arial" w:hAnsi="Arial" w:cs="Arial"/>
                <w:b/>
              </w:rPr>
            </w:pPr>
            <w:r>
              <w:rPr>
                <w:rFonts w:ascii="Arial" w:hAnsi="Arial" w:cs="Arial"/>
                <w:b/>
              </w:rPr>
              <w:lastRenderedPageBreak/>
              <w:t>9</w:t>
            </w:r>
            <w:r w:rsidR="00C80B55">
              <w:rPr>
                <w:rFonts w:ascii="Arial" w:hAnsi="Arial" w:cs="Arial"/>
                <w:b/>
              </w:rPr>
              <w:t>.</w:t>
            </w:r>
          </w:p>
        </w:tc>
        <w:tc>
          <w:tcPr>
            <w:tcW w:w="7887" w:type="dxa"/>
            <w:gridSpan w:val="4"/>
            <w:tcBorders>
              <w:top w:val="nil"/>
              <w:left w:val="nil"/>
              <w:bottom w:val="nil"/>
              <w:right w:val="nil"/>
            </w:tcBorders>
          </w:tcPr>
          <w:p w14:paraId="713210DF" w14:textId="318CB224" w:rsidR="008C343F" w:rsidRPr="00C80B55" w:rsidRDefault="00C80B55" w:rsidP="00A05599">
            <w:pPr>
              <w:spacing w:line="360" w:lineRule="auto"/>
              <w:jc w:val="both"/>
              <w:rPr>
                <w:rFonts w:ascii="Arial" w:hAnsi="Arial" w:cs="Arial"/>
                <w:b/>
                <w:u w:val="single"/>
              </w:rPr>
            </w:pPr>
            <w:r>
              <w:rPr>
                <w:rFonts w:ascii="Arial" w:hAnsi="Arial" w:cs="Arial"/>
                <w:b/>
                <w:u w:val="single"/>
              </w:rPr>
              <w:t>ATTENDANCE OF CONFERENCES, SEMINARS AND WORKSHOPS</w:t>
            </w:r>
          </w:p>
        </w:tc>
      </w:tr>
      <w:tr w:rsidR="008C343F" w14:paraId="78FB0DC2" w14:textId="77777777" w:rsidTr="00BE2846">
        <w:tc>
          <w:tcPr>
            <w:tcW w:w="1129" w:type="dxa"/>
            <w:tcBorders>
              <w:top w:val="nil"/>
              <w:left w:val="nil"/>
              <w:bottom w:val="nil"/>
              <w:right w:val="nil"/>
            </w:tcBorders>
          </w:tcPr>
          <w:p w14:paraId="273D29CC" w14:textId="77777777" w:rsidR="008C343F" w:rsidRDefault="008C343F" w:rsidP="00A05599">
            <w:pPr>
              <w:spacing w:line="360" w:lineRule="auto"/>
              <w:jc w:val="both"/>
              <w:rPr>
                <w:rFonts w:ascii="Arial" w:hAnsi="Arial" w:cs="Arial"/>
              </w:rPr>
            </w:pPr>
          </w:p>
        </w:tc>
        <w:tc>
          <w:tcPr>
            <w:tcW w:w="7887" w:type="dxa"/>
            <w:gridSpan w:val="4"/>
            <w:tcBorders>
              <w:top w:val="nil"/>
              <w:left w:val="nil"/>
              <w:bottom w:val="nil"/>
              <w:right w:val="nil"/>
            </w:tcBorders>
          </w:tcPr>
          <w:p w14:paraId="70794FE6" w14:textId="77777777" w:rsidR="008C343F" w:rsidRDefault="008C343F" w:rsidP="00A05599">
            <w:pPr>
              <w:spacing w:line="360" w:lineRule="auto"/>
              <w:jc w:val="both"/>
              <w:rPr>
                <w:rFonts w:ascii="Arial" w:hAnsi="Arial" w:cs="Arial"/>
              </w:rPr>
            </w:pPr>
          </w:p>
        </w:tc>
      </w:tr>
      <w:tr w:rsidR="008C343F" w14:paraId="33DA2E04" w14:textId="77777777" w:rsidTr="00BE2846">
        <w:tc>
          <w:tcPr>
            <w:tcW w:w="1129" w:type="dxa"/>
            <w:tcBorders>
              <w:top w:val="nil"/>
              <w:left w:val="nil"/>
              <w:bottom w:val="nil"/>
              <w:right w:val="nil"/>
            </w:tcBorders>
          </w:tcPr>
          <w:p w14:paraId="460842CA" w14:textId="5AEF8CD9" w:rsidR="008C343F" w:rsidRPr="00C80B55" w:rsidRDefault="000139BB" w:rsidP="00A05599">
            <w:pPr>
              <w:spacing w:line="360" w:lineRule="auto"/>
              <w:jc w:val="both"/>
              <w:rPr>
                <w:rFonts w:ascii="Arial" w:hAnsi="Arial" w:cs="Arial"/>
                <w:b/>
                <w:i/>
              </w:rPr>
            </w:pPr>
            <w:r>
              <w:rPr>
                <w:rFonts w:ascii="Arial" w:hAnsi="Arial" w:cs="Arial"/>
                <w:b/>
                <w:i/>
              </w:rPr>
              <w:t>9</w:t>
            </w:r>
            <w:r w:rsidR="00C80B55">
              <w:rPr>
                <w:rFonts w:ascii="Arial" w:hAnsi="Arial" w:cs="Arial"/>
                <w:b/>
                <w:i/>
              </w:rPr>
              <w:t>.1</w:t>
            </w:r>
          </w:p>
        </w:tc>
        <w:tc>
          <w:tcPr>
            <w:tcW w:w="7887" w:type="dxa"/>
            <w:gridSpan w:val="4"/>
            <w:tcBorders>
              <w:top w:val="nil"/>
              <w:left w:val="nil"/>
              <w:bottom w:val="nil"/>
              <w:right w:val="nil"/>
            </w:tcBorders>
          </w:tcPr>
          <w:p w14:paraId="45F71B2C" w14:textId="2C9E05ED" w:rsidR="008C343F" w:rsidRPr="00C80B55" w:rsidRDefault="00C80B55" w:rsidP="00A05599">
            <w:pPr>
              <w:spacing w:line="360" w:lineRule="auto"/>
              <w:jc w:val="both"/>
              <w:rPr>
                <w:rFonts w:ascii="Arial" w:hAnsi="Arial" w:cs="Arial"/>
                <w:b/>
                <w:i/>
                <w:u w:val="single"/>
              </w:rPr>
            </w:pPr>
            <w:r>
              <w:rPr>
                <w:rFonts w:ascii="Arial" w:hAnsi="Arial" w:cs="Arial"/>
                <w:b/>
                <w:i/>
                <w:u w:val="single"/>
              </w:rPr>
              <w:t>Measures and Controls:</w:t>
            </w:r>
          </w:p>
        </w:tc>
      </w:tr>
      <w:tr w:rsidR="008C343F" w14:paraId="4C2B52D4" w14:textId="77777777" w:rsidTr="00BE2846">
        <w:tc>
          <w:tcPr>
            <w:tcW w:w="1129" w:type="dxa"/>
            <w:tcBorders>
              <w:top w:val="nil"/>
              <w:left w:val="nil"/>
              <w:bottom w:val="nil"/>
              <w:right w:val="nil"/>
            </w:tcBorders>
          </w:tcPr>
          <w:p w14:paraId="722BB4D3" w14:textId="77777777" w:rsidR="008C343F" w:rsidRDefault="008C343F" w:rsidP="00A05599">
            <w:pPr>
              <w:spacing w:line="360" w:lineRule="auto"/>
              <w:jc w:val="both"/>
              <w:rPr>
                <w:rFonts w:ascii="Arial" w:hAnsi="Arial" w:cs="Arial"/>
              </w:rPr>
            </w:pPr>
          </w:p>
        </w:tc>
        <w:tc>
          <w:tcPr>
            <w:tcW w:w="7887" w:type="dxa"/>
            <w:gridSpan w:val="4"/>
            <w:tcBorders>
              <w:top w:val="nil"/>
              <w:left w:val="nil"/>
              <w:bottom w:val="nil"/>
              <w:right w:val="nil"/>
            </w:tcBorders>
          </w:tcPr>
          <w:p w14:paraId="11C4F658" w14:textId="77777777" w:rsidR="008C343F" w:rsidRDefault="008C343F" w:rsidP="00A05599">
            <w:pPr>
              <w:spacing w:line="360" w:lineRule="auto"/>
              <w:jc w:val="both"/>
              <w:rPr>
                <w:rFonts w:ascii="Arial" w:hAnsi="Arial" w:cs="Arial"/>
              </w:rPr>
            </w:pPr>
          </w:p>
        </w:tc>
      </w:tr>
      <w:tr w:rsidR="008C343F" w14:paraId="2F9FE5D7" w14:textId="77777777" w:rsidTr="00BE2846">
        <w:tc>
          <w:tcPr>
            <w:tcW w:w="1129" w:type="dxa"/>
            <w:tcBorders>
              <w:top w:val="nil"/>
              <w:left w:val="nil"/>
              <w:bottom w:val="nil"/>
              <w:right w:val="nil"/>
            </w:tcBorders>
          </w:tcPr>
          <w:p w14:paraId="644541DE" w14:textId="5FEC26E2" w:rsidR="008C343F" w:rsidRDefault="000139BB" w:rsidP="00A05599">
            <w:pPr>
              <w:spacing w:line="360" w:lineRule="auto"/>
              <w:jc w:val="both"/>
              <w:rPr>
                <w:rFonts w:ascii="Arial" w:hAnsi="Arial" w:cs="Arial"/>
              </w:rPr>
            </w:pPr>
            <w:r>
              <w:rPr>
                <w:rFonts w:ascii="Arial" w:hAnsi="Arial" w:cs="Arial"/>
              </w:rPr>
              <w:t>9</w:t>
            </w:r>
            <w:r w:rsidR="00C80B55">
              <w:rPr>
                <w:rFonts w:ascii="Arial" w:hAnsi="Arial" w:cs="Arial"/>
              </w:rPr>
              <w:t>.1.1</w:t>
            </w:r>
          </w:p>
        </w:tc>
        <w:tc>
          <w:tcPr>
            <w:tcW w:w="7887" w:type="dxa"/>
            <w:gridSpan w:val="4"/>
            <w:tcBorders>
              <w:top w:val="nil"/>
              <w:left w:val="nil"/>
              <w:bottom w:val="nil"/>
              <w:right w:val="nil"/>
            </w:tcBorders>
          </w:tcPr>
          <w:p w14:paraId="4FFCC860" w14:textId="741003D2" w:rsidR="008C343F" w:rsidRDefault="00C80B55" w:rsidP="00A05599">
            <w:pPr>
              <w:spacing w:line="360" w:lineRule="auto"/>
              <w:jc w:val="both"/>
              <w:rPr>
                <w:rFonts w:ascii="Arial" w:hAnsi="Arial" w:cs="Arial"/>
              </w:rPr>
            </w:pPr>
            <w:r w:rsidRPr="00C80B55">
              <w:rPr>
                <w:rFonts w:ascii="Arial" w:hAnsi="Arial" w:cs="Arial"/>
              </w:rPr>
              <w:t xml:space="preserve">Conferences, seminars and workshops </w:t>
            </w:r>
            <w:r w:rsidRPr="00C80B55">
              <w:rPr>
                <w:rFonts w:ascii="Arial" w:hAnsi="Arial" w:cs="Arial"/>
                <w:b/>
                <w:bCs/>
              </w:rPr>
              <w:t xml:space="preserve">may </w:t>
            </w:r>
            <w:r w:rsidRPr="00C80B55">
              <w:rPr>
                <w:rFonts w:ascii="Arial" w:hAnsi="Arial" w:cs="Arial"/>
              </w:rPr>
              <w:t xml:space="preserve">be attended by Officials and Councillors, but only when absolutely necessary. </w:t>
            </w:r>
          </w:p>
        </w:tc>
      </w:tr>
      <w:tr w:rsidR="008C343F" w14:paraId="09BBE1F8" w14:textId="77777777" w:rsidTr="00BE2846">
        <w:tc>
          <w:tcPr>
            <w:tcW w:w="1129" w:type="dxa"/>
            <w:tcBorders>
              <w:top w:val="nil"/>
              <w:left w:val="nil"/>
              <w:bottom w:val="nil"/>
              <w:right w:val="nil"/>
            </w:tcBorders>
          </w:tcPr>
          <w:p w14:paraId="77495E36" w14:textId="77777777" w:rsidR="008C343F" w:rsidRDefault="008C343F" w:rsidP="00A05599">
            <w:pPr>
              <w:spacing w:line="360" w:lineRule="auto"/>
              <w:jc w:val="both"/>
              <w:rPr>
                <w:rFonts w:ascii="Arial" w:hAnsi="Arial" w:cs="Arial"/>
              </w:rPr>
            </w:pPr>
          </w:p>
        </w:tc>
        <w:tc>
          <w:tcPr>
            <w:tcW w:w="7887" w:type="dxa"/>
            <w:gridSpan w:val="4"/>
            <w:tcBorders>
              <w:top w:val="nil"/>
              <w:left w:val="nil"/>
              <w:bottom w:val="nil"/>
              <w:right w:val="nil"/>
            </w:tcBorders>
          </w:tcPr>
          <w:p w14:paraId="54B047B6" w14:textId="77777777" w:rsidR="008C343F" w:rsidRDefault="008C343F" w:rsidP="00A05599">
            <w:pPr>
              <w:spacing w:line="360" w:lineRule="auto"/>
              <w:jc w:val="both"/>
              <w:rPr>
                <w:rFonts w:ascii="Arial" w:hAnsi="Arial" w:cs="Arial"/>
              </w:rPr>
            </w:pPr>
          </w:p>
        </w:tc>
      </w:tr>
      <w:tr w:rsidR="008C343F" w14:paraId="5877091F" w14:textId="77777777" w:rsidTr="00BE2846">
        <w:tc>
          <w:tcPr>
            <w:tcW w:w="1129" w:type="dxa"/>
            <w:tcBorders>
              <w:top w:val="nil"/>
              <w:left w:val="nil"/>
              <w:bottom w:val="nil"/>
              <w:right w:val="nil"/>
            </w:tcBorders>
          </w:tcPr>
          <w:p w14:paraId="6E91A20D" w14:textId="3E634798" w:rsidR="008C343F" w:rsidRDefault="000139BB" w:rsidP="00A05599">
            <w:pPr>
              <w:spacing w:line="360" w:lineRule="auto"/>
              <w:jc w:val="both"/>
              <w:rPr>
                <w:rFonts w:ascii="Arial" w:hAnsi="Arial" w:cs="Arial"/>
              </w:rPr>
            </w:pPr>
            <w:r>
              <w:rPr>
                <w:rFonts w:ascii="Arial" w:hAnsi="Arial" w:cs="Arial"/>
              </w:rPr>
              <w:t>9</w:t>
            </w:r>
            <w:r w:rsidR="00C80B55">
              <w:rPr>
                <w:rFonts w:ascii="Arial" w:hAnsi="Arial" w:cs="Arial"/>
              </w:rPr>
              <w:t>.1.2</w:t>
            </w:r>
          </w:p>
        </w:tc>
        <w:tc>
          <w:tcPr>
            <w:tcW w:w="7887" w:type="dxa"/>
            <w:gridSpan w:val="4"/>
            <w:tcBorders>
              <w:top w:val="nil"/>
              <w:left w:val="nil"/>
              <w:bottom w:val="nil"/>
              <w:right w:val="nil"/>
            </w:tcBorders>
          </w:tcPr>
          <w:p w14:paraId="6402BF70" w14:textId="766560FF" w:rsidR="008C343F" w:rsidRDefault="00C80B55" w:rsidP="00A05599">
            <w:pPr>
              <w:spacing w:line="360" w:lineRule="auto"/>
              <w:jc w:val="both"/>
              <w:rPr>
                <w:rFonts w:ascii="Arial" w:hAnsi="Arial" w:cs="Arial"/>
              </w:rPr>
            </w:pPr>
            <w:r w:rsidRPr="00C80B55">
              <w:rPr>
                <w:rFonts w:ascii="Arial" w:hAnsi="Arial" w:cs="Arial"/>
              </w:rPr>
              <w:t xml:space="preserve">The </w:t>
            </w:r>
            <w:r w:rsidR="00173C95">
              <w:rPr>
                <w:rFonts w:ascii="Arial" w:hAnsi="Arial" w:cs="Arial"/>
              </w:rPr>
              <w:t>Senior Manager</w:t>
            </w:r>
            <w:r w:rsidRPr="00C80B55">
              <w:rPr>
                <w:rFonts w:ascii="Arial" w:hAnsi="Arial" w:cs="Arial"/>
              </w:rPr>
              <w:t xml:space="preserve"> concerned must submit a motivation to the Municipal Manager, outlining the absolute necessity for attendance.</w:t>
            </w:r>
          </w:p>
        </w:tc>
      </w:tr>
      <w:tr w:rsidR="008C343F" w14:paraId="4789C27E" w14:textId="77777777" w:rsidTr="00BE2846">
        <w:tc>
          <w:tcPr>
            <w:tcW w:w="1129" w:type="dxa"/>
            <w:tcBorders>
              <w:top w:val="nil"/>
              <w:left w:val="nil"/>
              <w:bottom w:val="nil"/>
              <w:right w:val="nil"/>
            </w:tcBorders>
          </w:tcPr>
          <w:p w14:paraId="0D65D8F9" w14:textId="77777777" w:rsidR="008C343F" w:rsidRDefault="008C343F" w:rsidP="00A05599">
            <w:pPr>
              <w:spacing w:line="360" w:lineRule="auto"/>
              <w:jc w:val="both"/>
              <w:rPr>
                <w:rFonts w:ascii="Arial" w:hAnsi="Arial" w:cs="Arial"/>
              </w:rPr>
            </w:pPr>
          </w:p>
        </w:tc>
        <w:tc>
          <w:tcPr>
            <w:tcW w:w="7887" w:type="dxa"/>
            <w:gridSpan w:val="4"/>
            <w:tcBorders>
              <w:top w:val="nil"/>
              <w:left w:val="nil"/>
              <w:bottom w:val="nil"/>
              <w:right w:val="nil"/>
            </w:tcBorders>
          </w:tcPr>
          <w:p w14:paraId="174184A1" w14:textId="77777777" w:rsidR="008C343F" w:rsidRDefault="008C343F" w:rsidP="00A05599">
            <w:pPr>
              <w:spacing w:line="360" w:lineRule="auto"/>
              <w:jc w:val="both"/>
              <w:rPr>
                <w:rFonts w:ascii="Arial" w:hAnsi="Arial" w:cs="Arial"/>
              </w:rPr>
            </w:pPr>
          </w:p>
        </w:tc>
      </w:tr>
      <w:tr w:rsidR="008C343F" w14:paraId="427C6481" w14:textId="77777777" w:rsidTr="00BE2846">
        <w:tc>
          <w:tcPr>
            <w:tcW w:w="1129" w:type="dxa"/>
            <w:tcBorders>
              <w:top w:val="nil"/>
              <w:left w:val="nil"/>
              <w:bottom w:val="nil"/>
              <w:right w:val="nil"/>
            </w:tcBorders>
          </w:tcPr>
          <w:p w14:paraId="53E93C9F" w14:textId="52198811" w:rsidR="008C343F" w:rsidRDefault="000139BB" w:rsidP="00A05599">
            <w:pPr>
              <w:spacing w:line="360" w:lineRule="auto"/>
              <w:jc w:val="both"/>
              <w:rPr>
                <w:rFonts w:ascii="Arial" w:hAnsi="Arial" w:cs="Arial"/>
              </w:rPr>
            </w:pPr>
            <w:r>
              <w:rPr>
                <w:rFonts w:ascii="Arial" w:hAnsi="Arial" w:cs="Arial"/>
              </w:rPr>
              <w:t>9</w:t>
            </w:r>
            <w:r w:rsidR="00C80B55">
              <w:rPr>
                <w:rFonts w:ascii="Arial" w:hAnsi="Arial" w:cs="Arial"/>
              </w:rPr>
              <w:t>.1.3</w:t>
            </w:r>
          </w:p>
        </w:tc>
        <w:tc>
          <w:tcPr>
            <w:tcW w:w="7887" w:type="dxa"/>
            <w:gridSpan w:val="4"/>
            <w:tcBorders>
              <w:top w:val="nil"/>
              <w:left w:val="nil"/>
              <w:bottom w:val="nil"/>
              <w:right w:val="nil"/>
            </w:tcBorders>
          </w:tcPr>
          <w:p w14:paraId="35C7866A" w14:textId="31165908" w:rsidR="008C343F" w:rsidRDefault="00C80B55" w:rsidP="00A05599">
            <w:pPr>
              <w:spacing w:line="360" w:lineRule="auto"/>
              <w:jc w:val="both"/>
              <w:rPr>
                <w:rFonts w:ascii="Arial" w:hAnsi="Arial" w:cs="Arial"/>
              </w:rPr>
            </w:pPr>
            <w:r w:rsidRPr="00C80B55">
              <w:rPr>
                <w:rFonts w:ascii="Arial" w:hAnsi="Arial" w:cs="Arial"/>
              </w:rPr>
              <w:t xml:space="preserve">The total size of municipal delegations attending conferences, seminars and workshops outside the Municipality, </w:t>
            </w:r>
            <w:r w:rsidRPr="00C80B55">
              <w:rPr>
                <w:rFonts w:ascii="Arial" w:hAnsi="Arial" w:cs="Arial"/>
                <w:b/>
                <w:bCs/>
              </w:rPr>
              <w:t xml:space="preserve">must </w:t>
            </w:r>
            <w:r w:rsidRPr="00C80B55">
              <w:rPr>
                <w:rFonts w:ascii="Arial" w:hAnsi="Arial" w:cs="Arial"/>
              </w:rPr>
              <w:t xml:space="preserve">be restricted to two delegates. </w:t>
            </w:r>
          </w:p>
        </w:tc>
      </w:tr>
      <w:tr w:rsidR="008C343F" w14:paraId="1AF962B3" w14:textId="77777777" w:rsidTr="00BE2846">
        <w:tc>
          <w:tcPr>
            <w:tcW w:w="1129" w:type="dxa"/>
            <w:tcBorders>
              <w:top w:val="nil"/>
              <w:left w:val="nil"/>
              <w:bottom w:val="nil"/>
              <w:right w:val="nil"/>
            </w:tcBorders>
          </w:tcPr>
          <w:p w14:paraId="27CB6786" w14:textId="77777777" w:rsidR="008C343F" w:rsidRDefault="008C343F" w:rsidP="00A05599">
            <w:pPr>
              <w:spacing w:line="360" w:lineRule="auto"/>
              <w:jc w:val="both"/>
              <w:rPr>
                <w:rFonts w:ascii="Arial" w:hAnsi="Arial" w:cs="Arial"/>
              </w:rPr>
            </w:pPr>
          </w:p>
        </w:tc>
        <w:tc>
          <w:tcPr>
            <w:tcW w:w="7887" w:type="dxa"/>
            <w:gridSpan w:val="4"/>
            <w:tcBorders>
              <w:top w:val="nil"/>
              <w:left w:val="nil"/>
              <w:bottom w:val="nil"/>
              <w:right w:val="nil"/>
            </w:tcBorders>
          </w:tcPr>
          <w:p w14:paraId="414F5194" w14:textId="77777777" w:rsidR="008C343F" w:rsidRDefault="008C343F" w:rsidP="00A05599">
            <w:pPr>
              <w:spacing w:line="360" w:lineRule="auto"/>
              <w:jc w:val="both"/>
              <w:rPr>
                <w:rFonts w:ascii="Arial" w:hAnsi="Arial" w:cs="Arial"/>
              </w:rPr>
            </w:pPr>
          </w:p>
        </w:tc>
      </w:tr>
      <w:tr w:rsidR="008C343F" w14:paraId="695D19A4" w14:textId="77777777" w:rsidTr="00BE2846">
        <w:tc>
          <w:tcPr>
            <w:tcW w:w="1129" w:type="dxa"/>
            <w:tcBorders>
              <w:top w:val="nil"/>
              <w:left w:val="nil"/>
              <w:bottom w:val="nil"/>
              <w:right w:val="nil"/>
            </w:tcBorders>
          </w:tcPr>
          <w:p w14:paraId="0BA7BA52" w14:textId="30C8BAB2" w:rsidR="008C343F" w:rsidRDefault="000139BB" w:rsidP="00A05599">
            <w:pPr>
              <w:spacing w:line="360" w:lineRule="auto"/>
              <w:jc w:val="both"/>
              <w:rPr>
                <w:rFonts w:ascii="Arial" w:hAnsi="Arial" w:cs="Arial"/>
              </w:rPr>
            </w:pPr>
            <w:r>
              <w:rPr>
                <w:rFonts w:ascii="Arial" w:hAnsi="Arial" w:cs="Arial"/>
              </w:rPr>
              <w:t>9</w:t>
            </w:r>
            <w:r w:rsidR="00C80B55">
              <w:rPr>
                <w:rFonts w:ascii="Arial" w:hAnsi="Arial" w:cs="Arial"/>
              </w:rPr>
              <w:t>.1.4</w:t>
            </w:r>
          </w:p>
        </w:tc>
        <w:tc>
          <w:tcPr>
            <w:tcW w:w="7887" w:type="dxa"/>
            <w:gridSpan w:val="4"/>
            <w:tcBorders>
              <w:top w:val="nil"/>
              <w:left w:val="nil"/>
              <w:bottom w:val="nil"/>
              <w:right w:val="nil"/>
            </w:tcBorders>
          </w:tcPr>
          <w:p w14:paraId="3CA38CCB" w14:textId="76AC1927" w:rsidR="008C343F" w:rsidRDefault="00C80B55" w:rsidP="00A05599">
            <w:pPr>
              <w:spacing w:line="360" w:lineRule="auto"/>
              <w:jc w:val="both"/>
              <w:rPr>
                <w:rFonts w:ascii="Arial" w:hAnsi="Arial" w:cs="Arial"/>
              </w:rPr>
            </w:pPr>
            <w:r w:rsidRPr="00C80B55">
              <w:rPr>
                <w:rFonts w:ascii="Arial" w:hAnsi="Arial" w:cs="Arial"/>
              </w:rPr>
              <w:t xml:space="preserve">The </w:t>
            </w:r>
            <w:r w:rsidR="00173C95">
              <w:rPr>
                <w:rFonts w:ascii="Arial" w:hAnsi="Arial" w:cs="Arial"/>
              </w:rPr>
              <w:t>Senior Manager</w:t>
            </w:r>
            <w:r w:rsidRPr="00C80B55">
              <w:rPr>
                <w:rFonts w:ascii="Arial" w:hAnsi="Arial" w:cs="Arial"/>
              </w:rPr>
              <w:t xml:space="preserve"> concerned must submit a motivation to the Municipal Manager, if the number of required attendees exceeds two delegates from the Municipality. </w:t>
            </w:r>
          </w:p>
        </w:tc>
      </w:tr>
      <w:tr w:rsidR="00C80B55" w14:paraId="60C75959" w14:textId="77777777" w:rsidTr="00BE2846">
        <w:tc>
          <w:tcPr>
            <w:tcW w:w="1129" w:type="dxa"/>
            <w:tcBorders>
              <w:top w:val="nil"/>
              <w:left w:val="nil"/>
              <w:bottom w:val="nil"/>
              <w:right w:val="nil"/>
            </w:tcBorders>
          </w:tcPr>
          <w:p w14:paraId="6526FB72" w14:textId="77777777" w:rsidR="00C80B55" w:rsidRDefault="00C80B55" w:rsidP="00A05599">
            <w:pPr>
              <w:spacing w:line="360" w:lineRule="auto"/>
              <w:jc w:val="both"/>
              <w:rPr>
                <w:rFonts w:ascii="Arial" w:hAnsi="Arial" w:cs="Arial"/>
              </w:rPr>
            </w:pPr>
          </w:p>
        </w:tc>
        <w:tc>
          <w:tcPr>
            <w:tcW w:w="7887" w:type="dxa"/>
            <w:gridSpan w:val="4"/>
            <w:tcBorders>
              <w:top w:val="nil"/>
              <w:left w:val="nil"/>
              <w:bottom w:val="nil"/>
              <w:right w:val="nil"/>
            </w:tcBorders>
          </w:tcPr>
          <w:p w14:paraId="23892E71" w14:textId="77777777" w:rsidR="00C80B55" w:rsidRDefault="00C80B55" w:rsidP="00A05599">
            <w:pPr>
              <w:spacing w:line="360" w:lineRule="auto"/>
              <w:jc w:val="both"/>
              <w:rPr>
                <w:rFonts w:ascii="Arial" w:hAnsi="Arial" w:cs="Arial"/>
              </w:rPr>
            </w:pPr>
          </w:p>
        </w:tc>
      </w:tr>
      <w:tr w:rsidR="00C80B55" w14:paraId="6A15CDD3" w14:textId="77777777" w:rsidTr="00BE2846">
        <w:tc>
          <w:tcPr>
            <w:tcW w:w="1129" w:type="dxa"/>
            <w:tcBorders>
              <w:top w:val="nil"/>
              <w:left w:val="nil"/>
              <w:bottom w:val="nil"/>
              <w:right w:val="nil"/>
            </w:tcBorders>
          </w:tcPr>
          <w:p w14:paraId="66C7E077" w14:textId="7E6E0584" w:rsidR="00C80B55" w:rsidRDefault="000139BB" w:rsidP="00A05599">
            <w:pPr>
              <w:spacing w:line="360" w:lineRule="auto"/>
              <w:jc w:val="both"/>
              <w:rPr>
                <w:rFonts w:ascii="Arial" w:hAnsi="Arial" w:cs="Arial"/>
              </w:rPr>
            </w:pPr>
            <w:r>
              <w:rPr>
                <w:rFonts w:ascii="Arial" w:hAnsi="Arial" w:cs="Arial"/>
              </w:rPr>
              <w:t>9</w:t>
            </w:r>
            <w:r w:rsidR="00C80B55">
              <w:rPr>
                <w:rFonts w:ascii="Arial" w:hAnsi="Arial" w:cs="Arial"/>
              </w:rPr>
              <w:t>.1.5</w:t>
            </w:r>
          </w:p>
        </w:tc>
        <w:tc>
          <w:tcPr>
            <w:tcW w:w="7887" w:type="dxa"/>
            <w:gridSpan w:val="4"/>
            <w:tcBorders>
              <w:top w:val="nil"/>
              <w:left w:val="nil"/>
              <w:bottom w:val="nil"/>
              <w:right w:val="nil"/>
            </w:tcBorders>
          </w:tcPr>
          <w:p w14:paraId="1CFB270D" w14:textId="56B92522" w:rsidR="00C80B55" w:rsidRDefault="00BE2846" w:rsidP="00A05599">
            <w:pPr>
              <w:spacing w:line="360" w:lineRule="auto"/>
              <w:jc w:val="both"/>
              <w:rPr>
                <w:rFonts w:ascii="Arial" w:hAnsi="Arial" w:cs="Arial"/>
              </w:rPr>
            </w:pPr>
            <w:r w:rsidRPr="00BE2846">
              <w:rPr>
                <w:rFonts w:ascii="Arial" w:hAnsi="Arial" w:cs="Arial"/>
              </w:rPr>
              <w:t>Budget availability must be confirmed by the Budget &amp; Treasury Section, in the first instance.</w:t>
            </w:r>
          </w:p>
        </w:tc>
      </w:tr>
      <w:tr w:rsidR="00C80B55" w14:paraId="02E3324E" w14:textId="77777777" w:rsidTr="00BE2846">
        <w:tc>
          <w:tcPr>
            <w:tcW w:w="1129" w:type="dxa"/>
            <w:tcBorders>
              <w:top w:val="nil"/>
              <w:left w:val="nil"/>
              <w:bottom w:val="nil"/>
              <w:right w:val="nil"/>
            </w:tcBorders>
          </w:tcPr>
          <w:p w14:paraId="30A91079" w14:textId="77777777" w:rsidR="00C80B55" w:rsidRDefault="00C80B55" w:rsidP="00A05599">
            <w:pPr>
              <w:spacing w:line="360" w:lineRule="auto"/>
              <w:jc w:val="both"/>
              <w:rPr>
                <w:rFonts w:ascii="Arial" w:hAnsi="Arial" w:cs="Arial"/>
              </w:rPr>
            </w:pPr>
          </w:p>
        </w:tc>
        <w:tc>
          <w:tcPr>
            <w:tcW w:w="7887" w:type="dxa"/>
            <w:gridSpan w:val="4"/>
            <w:tcBorders>
              <w:top w:val="nil"/>
              <w:left w:val="nil"/>
              <w:bottom w:val="nil"/>
              <w:right w:val="nil"/>
            </w:tcBorders>
          </w:tcPr>
          <w:p w14:paraId="60E9C2CE" w14:textId="77777777" w:rsidR="00C80B55" w:rsidRDefault="00C80B55" w:rsidP="00A05599">
            <w:pPr>
              <w:spacing w:line="360" w:lineRule="auto"/>
              <w:jc w:val="both"/>
              <w:rPr>
                <w:rFonts w:ascii="Arial" w:hAnsi="Arial" w:cs="Arial"/>
              </w:rPr>
            </w:pPr>
          </w:p>
        </w:tc>
      </w:tr>
      <w:tr w:rsidR="00C80B55" w14:paraId="15F09912" w14:textId="77777777" w:rsidTr="00BE2846">
        <w:tc>
          <w:tcPr>
            <w:tcW w:w="1129" w:type="dxa"/>
            <w:tcBorders>
              <w:top w:val="nil"/>
              <w:left w:val="nil"/>
              <w:bottom w:val="nil"/>
              <w:right w:val="nil"/>
            </w:tcBorders>
          </w:tcPr>
          <w:p w14:paraId="344DE6F8" w14:textId="13C37173" w:rsidR="00C80B55" w:rsidRDefault="000139BB" w:rsidP="00A05599">
            <w:pPr>
              <w:spacing w:line="360" w:lineRule="auto"/>
              <w:jc w:val="both"/>
              <w:rPr>
                <w:rFonts w:ascii="Arial" w:hAnsi="Arial" w:cs="Arial"/>
              </w:rPr>
            </w:pPr>
            <w:r>
              <w:rPr>
                <w:rFonts w:ascii="Arial" w:hAnsi="Arial" w:cs="Arial"/>
              </w:rPr>
              <w:t>9</w:t>
            </w:r>
            <w:r w:rsidR="00C80B55">
              <w:rPr>
                <w:rFonts w:ascii="Arial" w:hAnsi="Arial" w:cs="Arial"/>
              </w:rPr>
              <w:t>.1.6</w:t>
            </w:r>
          </w:p>
        </w:tc>
        <w:tc>
          <w:tcPr>
            <w:tcW w:w="7887" w:type="dxa"/>
            <w:gridSpan w:val="4"/>
            <w:tcBorders>
              <w:top w:val="nil"/>
              <w:left w:val="nil"/>
              <w:bottom w:val="nil"/>
              <w:right w:val="nil"/>
            </w:tcBorders>
          </w:tcPr>
          <w:p w14:paraId="2BA28C64" w14:textId="7DD95A16" w:rsidR="00C80B55" w:rsidRDefault="00BE2846" w:rsidP="00A05599">
            <w:pPr>
              <w:spacing w:line="360" w:lineRule="auto"/>
              <w:jc w:val="both"/>
              <w:rPr>
                <w:rFonts w:ascii="Arial" w:hAnsi="Arial" w:cs="Arial"/>
              </w:rPr>
            </w:pPr>
            <w:r w:rsidRPr="00BE2846">
              <w:rPr>
                <w:rFonts w:ascii="Arial" w:hAnsi="Arial" w:cs="Arial"/>
              </w:rPr>
              <w:t>In the event of training being provided at no cost to the Municipality, the size of the municipal delegation may be increased, subject to approval by the Municipal Manager.</w:t>
            </w:r>
          </w:p>
        </w:tc>
      </w:tr>
      <w:tr w:rsidR="00C80B55" w14:paraId="3670ED28" w14:textId="77777777" w:rsidTr="00F60723">
        <w:tc>
          <w:tcPr>
            <w:tcW w:w="1129" w:type="dxa"/>
            <w:tcBorders>
              <w:top w:val="nil"/>
              <w:left w:val="nil"/>
              <w:bottom w:val="nil"/>
              <w:right w:val="nil"/>
            </w:tcBorders>
          </w:tcPr>
          <w:p w14:paraId="5BA65A83" w14:textId="77777777" w:rsidR="00C80B55" w:rsidRDefault="00C80B55" w:rsidP="00A05599">
            <w:pPr>
              <w:spacing w:line="360" w:lineRule="auto"/>
              <w:jc w:val="both"/>
              <w:rPr>
                <w:rFonts w:ascii="Arial" w:hAnsi="Arial" w:cs="Arial"/>
              </w:rPr>
            </w:pPr>
          </w:p>
        </w:tc>
        <w:tc>
          <w:tcPr>
            <w:tcW w:w="7887" w:type="dxa"/>
            <w:gridSpan w:val="4"/>
            <w:tcBorders>
              <w:top w:val="nil"/>
              <w:left w:val="nil"/>
              <w:bottom w:val="nil"/>
              <w:right w:val="nil"/>
            </w:tcBorders>
          </w:tcPr>
          <w:p w14:paraId="17EB3C31" w14:textId="77777777" w:rsidR="00C80B55" w:rsidRDefault="00C80B55" w:rsidP="00A05599">
            <w:pPr>
              <w:spacing w:line="360" w:lineRule="auto"/>
              <w:jc w:val="both"/>
              <w:rPr>
                <w:rFonts w:ascii="Arial" w:hAnsi="Arial" w:cs="Arial"/>
              </w:rPr>
            </w:pPr>
          </w:p>
        </w:tc>
      </w:tr>
      <w:tr w:rsidR="00C80B55" w14:paraId="0FD1B66B" w14:textId="77777777" w:rsidTr="00F60723">
        <w:tc>
          <w:tcPr>
            <w:tcW w:w="1129" w:type="dxa"/>
            <w:tcBorders>
              <w:top w:val="nil"/>
              <w:left w:val="nil"/>
              <w:bottom w:val="nil"/>
              <w:right w:val="nil"/>
            </w:tcBorders>
          </w:tcPr>
          <w:p w14:paraId="15216333" w14:textId="017F1BB0" w:rsidR="00C80B55" w:rsidRPr="00BE2846" w:rsidRDefault="000139BB" w:rsidP="00A05599">
            <w:pPr>
              <w:spacing w:line="360" w:lineRule="auto"/>
              <w:jc w:val="both"/>
              <w:rPr>
                <w:rFonts w:ascii="Arial" w:hAnsi="Arial" w:cs="Arial"/>
                <w:b/>
              </w:rPr>
            </w:pPr>
            <w:r>
              <w:rPr>
                <w:rFonts w:ascii="Arial" w:hAnsi="Arial" w:cs="Arial"/>
                <w:b/>
              </w:rPr>
              <w:t>10</w:t>
            </w:r>
            <w:r w:rsidR="00BE2846">
              <w:rPr>
                <w:rFonts w:ascii="Arial" w:hAnsi="Arial" w:cs="Arial"/>
                <w:b/>
              </w:rPr>
              <w:t>.</w:t>
            </w:r>
          </w:p>
        </w:tc>
        <w:tc>
          <w:tcPr>
            <w:tcW w:w="7887" w:type="dxa"/>
            <w:gridSpan w:val="4"/>
            <w:tcBorders>
              <w:top w:val="nil"/>
              <w:left w:val="nil"/>
              <w:bottom w:val="nil"/>
              <w:right w:val="nil"/>
            </w:tcBorders>
          </w:tcPr>
          <w:p w14:paraId="3CE74869" w14:textId="25131ABA" w:rsidR="00C80B55" w:rsidRPr="00BE2846" w:rsidRDefault="00BE2846" w:rsidP="00A05599">
            <w:pPr>
              <w:spacing w:line="360" w:lineRule="auto"/>
              <w:jc w:val="both"/>
              <w:rPr>
                <w:rFonts w:ascii="Arial" w:hAnsi="Arial" w:cs="Arial"/>
                <w:b/>
                <w:u w:val="single"/>
              </w:rPr>
            </w:pPr>
            <w:r>
              <w:rPr>
                <w:rFonts w:ascii="Arial" w:hAnsi="Arial" w:cs="Arial"/>
                <w:b/>
                <w:u w:val="single"/>
              </w:rPr>
              <w:t>MUNICIPAL WORKSHOPS, RETREATS, STRATEGIC SESSIONS AND INTERNAL TRAINING</w:t>
            </w:r>
          </w:p>
        </w:tc>
      </w:tr>
      <w:tr w:rsidR="00C80B55" w14:paraId="16FD81C1" w14:textId="77777777" w:rsidTr="00F60723">
        <w:tc>
          <w:tcPr>
            <w:tcW w:w="1129" w:type="dxa"/>
            <w:tcBorders>
              <w:top w:val="nil"/>
              <w:left w:val="nil"/>
              <w:bottom w:val="nil"/>
              <w:right w:val="nil"/>
            </w:tcBorders>
          </w:tcPr>
          <w:p w14:paraId="1B4B2D0C" w14:textId="77777777" w:rsidR="00C80B55" w:rsidRDefault="00C80B55" w:rsidP="00A05599">
            <w:pPr>
              <w:spacing w:line="360" w:lineRule="auto"/>
              <w:jc w:val="both"/>
              <w:rPr>
                <w:rFonts w:ascii="Arial" w:hAnsi="Arial" w:cs="Arial"/>
              </w:rPr>
            </w:pPr>
          </w:p>
        </w:tc>
        <w:tc>
          <w:tcPr>
            <w:tcW w:w="7887" w:type="dxa"/>
            <w:gridSpan w:val="4"/>
            <w:tcBorders>
              <w:top w:val="nil"/>
              <w:left w:val="nil"/>
              <w:bottom w:val="nil"/>
              <w:right w:val="nil"/>
            </w:tcBorders>
          </w:tcPr>
          <w:p w14:paraId="2E0BD52A" w14:textId="77777777" w:rsidR="00C80B55" w:rsidRDefault="00C80B55" w:rsidP="00A05599">
            <w:pPr>
              <w:spacing w:line="360" w:lineRule="auto"/>
              <w:jc w:val="both"/>
              <w:rPr>
                <w:rFonts w:ascii="Arial" w:hAnsi="Arial" w:cs="Arial"/>
              </w:rPr>
            </w:pPr>
          </w:p>
        </w:tc>
      </w:tr>
      <w:tr w:rsidR="00C80B55" w14:paraId="6B5E4D93" w14:textId="77777777" w:rsidTr="00F60723">
        <w:tc>
          <w:tcPr>
            <w:tcW w:w="1129" w:type="dxa"/>
            <w:tcBorders>
              <w:top w:val="nil"/>
              <w:left w:val="nil"/>
              <w:bottom w:val="nil"/>
              <w:right w:val="nil"/>
            </w:tcBorders>
          </w:tcPr>
          <w:p w14:paraId="4D353654" w14:textId="03D7B49B" w:rsidR="00C80B55" w:rsidRPr="00BE2846" w:rsidRDefault="000139BB" w:rsidP="00A05599">
            <w:pPr>
              <w:spacing w:line="360" w:lineRule="auto"/>
              <w:jc w:val="both"/>
              <w:rPr>
                <w:rFonts w:ascii="Arial" w:hAnsi="Arial" w:cs="Arial"/>
                <w:b/>
                <w:i/>
              </w:rPr>
            </w:pPr>
            <w:r>
              <w:rPr>
                <w:rFonts w:ascii="Arial" w:hAnsi="Arial" w:cs="Arial"/>
                <w:b/>
                <w:i/>
              </w:rPr>
              <w:t>10</w:t>
            </w:r>
            <w:r w:rsidR="00BE2846">
              <w:rPr>
                <w:rFonts w:ascii="Arial" w:hAnsi="Arial" w:cs="Arial"/>
                <w:b/>
                <w:i/>
              </w:rPr>
              <w:t>.1</w:t>
            </w:r>
          </w:p>
        </w:tc>
        <w:tc>
          <w:tcPr>
            <w:tcW w:w="7887" w:type="dxa"/>
            <w:gridSpan w:val="4"/>
            <w:tcBorders>
              <w:top w:val="nil"/>
              <w:left w:val="nil"/>
              <w:bottom w:val="nil"/>
              <w:right w:val="nil"/>
            </w:tcBorders>
          </w:tcPr>
          <w:p w14:paraId="0D720CB6" w14:textId="37A8DD79" w:rsidR="00C80B55" w:rsidRPr="00BE2846" w:rsidRDefault="00BE2846" w:rsidP="00A05599">
            <w:pPr>
              <w:spacing w:line="360" w:lineRule="auto"/>
              <w:jc w:val="both"/>
              <w:rPr>
                <w:rFonts w:ascii="Arial" w:hAnsi="Arial" w:cs="Arial"/>
                <w:b/>
                <w:i/>
                <w:u w:val="single"/>
              </w:rPr>
            </w:pPr>
            <w:r>
              <w:rPr>
                <w:rFonts w:ascii="Arial" w:hAnsi="Arial" w:cs="Arial"/>
                <w:b/>
                <w:i/>
                <w:u w:val="single"/>
              </w:rPr>
              <w:t>Controls:</w:t>
            </w:r>
          </w:p>
        </w:tc>
      </w:tr>
      <w:tr w:rsidR="00C80B55" w14:paraId="106B2C04" w14:textId="77777777" w:rsidTr="00F60723">
        <w:tc>
          <w:tcPr>
            <w:tcW w:w="1129" w:type="dxa"/>
            <w:tcBorders>
              <w:top w:val="nil"/>
              <w:left w:val="nil"/>
              <w:bottom w:val="nil"/>
              <w:right w:val="nil"/>
            </w:tcBorders>
          </w:tcPr>
          <w:p w14:paraId="6D4901BE" w14:textId="77777777" w:rsidR="00C80B55" w:rsidRDefault="00C80B55" w:rsidP="00A05599">
            <w:pPr>
              <w:spacing w:line="360" w:lineRule="auto"/>
              <w:jc w:val="both"/>
              <w:rPr>
                <w:rFonts w:ascii="Arial" w:hAnsi="Arial" w:cs="Arial"/>
              </w:rPr>
            </w:pPr>
          </w:p>
        </w:tc>
        <w:tc>
          <w:tcPr>
            <w:tcW w:w="7887" w:type="dxa"/>
            <w:gridSpan w:val="4"/>
            <w:tcBorders>
              <w:top w:val="nil"/>
              <w:left w:val="nil"/>
              <w:bottom w:val="nil"/>
              <w:right w:val="nil"/>
            </w:tcBorders>
          </w:tcPr>
          <w:p w14:paraId="24D4BD34" w14:textId="77777777" w:rsidR="00C80B55" w:rsidRDefault="00C80B55" w:rsidP="00A05599">
            <w:pPr>
              <w:spacing w:line="360" w:lineRule="auto"/>
              <w:jc w:val="both"/>
              <w:rPr>
                <w:rFonts w:ascii="Arial" w:hAnsi="Arial" w:cs="Arial"/>
              </w:rPr>
            </w:pPr>
          </w:p>
        </w:tc>
      </w:tr>
      <w:tr w:rsidR="00C80B55" w14:paraId="58670D1E" w14:textId="77777777" w:rsidTr="00F60723">
        <w:tc>
          <w:tcPr>
            <w:tcW w:w="1129" w:type="dxa"/>
            <w:tcBorders>
              <w:top w:val="nil"/>
              <w:left w:val="nil"/>
              <w:bottom w:val="nil"/>
              <w:right w:val="nil"/>
            </w:tcBorders>
          </w:tcPr>
          <w:p w14:paraId="05FBDD16" w14:textId="4AF45AA2" w:rsidR="00C80B55" w:rsidRDefault="000139BB" w:rsidP="00A05599">
            <w:pPr>
              <w:spacing w:line="360" w:lineRule="auto"/>
              <w:jc w:val="both"/>
              <w:rPr>
                <w:rFonts w:ascii="Arial" w:hAnsi="Arial" w:cs="Arial"/>
              </w:rPr>
            </w:pPr>
            <w:r>
              <w:rPr>
                <w:rFonts w:ascii="Arial" w:hAnsi="Arial" w:cs="Arial"/>
              </w:rPr>
              <w:t>10</w:t>
            </w:r>
            <w:r w:rsidR="00F60723">
              <w:rPr>
                <w:rFonts w:ascii="Arial" w:hAnsi="Arial" w:cs="Arial"/>
              </w:rPr>
              <w:t>.1.1</w:t>
            </w:r>
          </w:p>
        </w:tc>
        <w:tc>
          <w:tcPr>
            <w:tcW w:w="7887" w:type="dxa"/>
            <w:gridSpan w:val="4"/>
            <w:tcBorders>
              <w:top w:val="nil"/>
              <w:left w:val="nil"/>
              <w:bottom w:val="nil"/>
              <w:right w:val="nil"/>
            </w:tcBorders>
          </w:tcPr>
          <w:p w14:paraId="2A5D4D31" w14:textId="733485E1" w:rsidR="00C80B55" w:rsidRDefault="00F60723" w:rsidP="00A05599">
            <w:pPr>
              <w:spacing w:line="360" w:lineRule="auto"/>
              <w:jc w:val="both"/>
              <w:rPr>
                <w:rFonts w:ascii="Arial" w:hAnsi="Arial" w:cs="Arial"/>
              </w:rPr>
            </w:pPr>
            <w:r w:rsidRPr="00F60723">
              <w:rPr>
                <w:rFonts w:ascii="Arial" w:hAnsi="Arial" w:cs="Arial"/>
              </w:rPr>
              <w:t>Only local municipal venues may be utilised to host municipal workshops, retreats, strategic sessions and internal training.</w:t>
            </w:r>
          </w:p>
        </w:tc>
      </w:tr>
      <w:tr w:rsidR="00C80B55" w14:paraId="2A43E5C6" w14:textId="77777777" w:rsidTr="00F60723">
        <w:tc>
          <w:tcPr>
            <w:tcW w:w="1129" w:type="dxa"/>
            <w:tcBorders>
              <w:top w:val="nil"/>
              <w:left w:val="nil"/>
              <w:bottom w:val="nil"/>
              <w:right w:val="nil"/>
            </w:tcBorders>
          </w:tcPr>
          <w:p w14:paraId="6B39C0E9" w14:textId="77777777" w:rsidR="00C80B55" w:rsidRDefault="00C80B55" w:rsidP="00A05599">
            <w:pPr>
              <w:spacing w:line="360" w:lineRule="auto"/>
              <w:jc w:val="both"/>
              <w:rPr>
                <w:rFonts w:ascii="Arial" w:hAnsi="Arial" w:cs="Arial"/>
              </w:rPr>
            </w:pPr>
          </w:p>
        </w:tc>
        <w:tc>
          <w:tcPr>
            <w:tcW w:w="7887" w:type="dxa"/>
            <w:gridSpan w:val="4"/>
            <w:tcBorders>
              <w:top w:val="nil"/>
              <w:left w:val="nil"/>
              <w:bottom w:val="nil"/>
              <w:right w:val="nil"/>
            </w:tcBorders>
          </w:tcPr>
          <w:p w14:paraId="21AAA335" w14:textId="77777777" w:rsidR="00C80B55" w:rsidRDefault="00C80B55" w:rsidP="00A05599">
            <w:pPr>
              <w:spacing w:line="360" w:lineRule="auto"/>
              <w:jc w:val="both"/>
              <w:rPr>
                <w:rFonts w:ascii="Arial" w:hAnsi="Arial" w:cs="Arial"/>
              </w:rPr>
            </w:pPr>
          </w:p>
        </w:tc>
      </w:tr>
      <w:tr w:rsidR="00C80B55" w14:paraId="0D327A55" w14:textId="77777777" w:rsidTr="00F60723">
        <w:tc>
          <w:tcPr>
            <w:tcW w:w="1129" w:type="dxa"/>
            <w:tcBorders>
              <w:top w:val="nil"/>
              <w:left w:val="nil"/>
              <w:bottom w:val="nil"/>
              <w:right w:val="nil"/>
            </w:tcBorders>
          </w:tcPr>
          <w:p w14:paraId="463D996C" w14:textId="0A7C2319" w:rsidR="00C80B55" w:rsidRDefault="000139BB" w:rsidP="00A05599">
            <w:pPr>
              <w:spacing w:line="360" w:lineRule="auto"/>
              <w:jc w:val="both"/>
              <w:rPr>
                <w:rFonts w:ascii="Arial" w:hAnsi="Arial" w:cs="Arial"/>
              </w:rPr>
            </w:pPr>
            <w:r>
              <w:rPr>
                <w:rFonts w:ascii="Arial" w:hAnsi="Arial" w:cs="Arial"/>
              </w:rPr>
              <w:t>10</w:t>
            </w:r>
            <w:r w:rsidR="00F60723">
              <w:rPr>
                <w:rFonts w:ascii="Arial" w:hAnsi="Arial" w:cs="Arial"/>
              </w:rPr>
              <w:t>.1.2</w:t>
            </w:r>
          </w:p>
        </w:tc>
        <w:tc>
          <w:tcPr>
            <w:tcW w:w="7887" w:type="dxa"/>
            <w:gridSpan w:val="4"/>
            <w:tcBorders>
              <w:top w:val="nil"/>
              <w:left w:val="nil"/>
              <w:bottom w:val="nil"/>
              <w:right w:val="nil"/>
            </w:tcBorders>
          </w:tcPr>
          <w:p w14:paraId="4433AAF6" w14:textId="043799A2" w:rsidR="00C80B55" w:rsidRDefault="00F60723" w:rsidP="00A05599">
            <w:pPr>
              <w:spacing w:line="360" w:lineRule="auto"/>
              <w:jc w:val="both"/>
              <w:rPr>
                <w:rFonts w:ascii="Arial" w:hAnsi="Arial" w:cs="Arial"/>
              </w:rPr>
            </w:pPr>
            <w:r w:rsidRPr="00F60723">
              <w:rPr>
                <w:rFonts w:ascii="Arial" w:hAnsi="Arial" w:cs="Arial"/>
              </w:rPr>
              <w:t xml:space="preserve">The </w:t>
            </w:r>
            <w:r w:rsidR="00173C95">
              <w:rPr>
                <w:rFonts w:ascii="Arial" w:hAnsi="Arial" w:cs="Arial"/>
              </w:rPr>
              <w:t>Senior Manager</w:t>
            </w:r>
            <w:r w:rsidRPr="00F60723">
              <w:rPr>
                <w:rFonts w:ascii="Arial" w:hAnsi="Arial" w:cs="Arial"/>
              </w:rPr>
              <w:t xml:space="preserve"> concerned must submit a motivation to the Municipal Manager, in the event of local municipal venues not being available.</w:t>
            </w:r>
          </w:p>
        </w:tc>
      </w:tr>
      <w:tr w:rsidR="00C80B55" w14:paraId="3B1D02AB" w14:textId="77777777" w:rsidTr="00F60723">
        <w:tc>
          <w:tcPr>
            <w:tcW w:w="1129" w:type="dxa"/>
            <w:tcBorders>
              <w:top w:val="nil"/>
              <w:left w:val="nil"/>
              <w:bottom w:val="nil"/>
              <w:right w:val="nil"/>
            </w:tcBorders>
          </w:tcPr>
          <w:p w14:paraId="1B02B4AE" w14:textId="77777777" w:rsidR="00C80B55" w:rsidRDefault="00C80B55" w:rsidP="00A05599">
            <w:pPr>
              <w:spacing w:line="360" w:lineRule="auto"/>
              <w:jc w:val="both"/>
              <w:rPr>
                <w:rFonts w:ascii="Arial" w:hAnsi="Arial" w:cs="Arial"/>
              </w:rPr>
            </w:pPr>
          </w:p>
        </w:tc>
        <w:tc>
          <w:tcPr>
            <w:tcW w:w="7887" w:type="dxa"/>
            <w:gridSpan w:val="4"/>
            <w:tcBorders>
              <w:top w:val="nil"/>
              <w:left w:val="nil"/>
              <w:bottom w:val="nil"/>
              <w:right w:val="nil"/>
            </w:tcBorders>
          </w:tcPr>
          <w:p w14:paraId="51DA3480" w14:textId="77777777" w:rsidR="00C80B55" w:rsidRDefault="00C80B55" w:rsidP="00A05599">
            <w:pPr>
              <w:spacing w:line="360" w:lineRule="auto"/>
              <w:jc w:val="both"/>
              <w:rPr>
                <w:rFonts w:ascii="Arial" w:hAnsi="Arial" w:cs="Arial"/>
              </w:rPr>
            </w:pPr>
          </w:p>
        </w:tc>
      </w:tr>
      <w:tr w:rsidR="00C80B55" w14:paraId="55E44768" w14:textId="77777777" w:rsidTr="00F60723">
        <w:tc>
          <w:tcPr>
            <w:tcW w:w="1129" w:type="dxa"/>
            <w:tcBorders>
              <w:top w:val="nil"/>
              <w:left w:val="nil"/>
              <w:bottom w:val="nil"/>
              <w:right w:val="nil"/>
            </w:tcBorders>
          </w:tcPr>
          <w:p w14:paraId="4CEC2DB9" w14:textId="12D0C135" w:rsidR="00C80B55" w:rsidRDefault="000139BB" w:rsidP="00A05599">
            <w:pPr>
              <w:spacing w:line="360" w:lineRule="auto"/>
              <w:jc w:val="both"/>
              <w:rPr>
                <w:rFonts w:ascii="Arial" w:hAnsi="Arial" w:cs="Arial"/>
              </w:rPr>
            </w:pPr>
            <w:r>
              <w:rPr>
                <w:rFonts w:ascii="Arial" w:hAnsi="Arial" w:cs="Arial"/>
              </w:rPr>
              <w:lastRenderedPageBreak/>
              <w:t>10</w:t>
            </w:r>
            <w:r w:rsidR="00F60723">
              <w:rPr>
                <w:rFonts w:ascii="Arial" w:hAnsi="Arial" w:cs="Arial"/>
              </w:rPr>
              <w:t>.1.3</w:t>
            </w:r>
          </w:p>
        </w:tc>
        <w:tc>
          <w:tcPr>
            <w:tcW w:w="7887" w:type="dxa"/>
            <w:gridSpan w:val="4"/>
            <w:tcBorders>
              <w:top w:val="nil"/>
              <w:left w:val="nil"/>
              <w:bottom w:val="nil"/>
              <w:right w:val="nil"/>
            </w:tcBorders>
          </w:tcPr>
          <w:p w14:paraId="1BA2F6D7" w14:textId="5A65880B" w:rsidR="00C80B55" w:rsidRDefault="00F60723" w:rsidP="00A05599">
            <w:pPr>
              <w:spacing w:line="360" w:lineRule="auto"/>
              <w:jc w:val="both"/>
              <w:rPr>
                <w:rFonts w:ascii="Arial" w:hAnsi="Arial" w:cs="Arial"/>
              </w:rPr>
            </w:pPr>
            <w:r w:rsidRPr="00F60723">
              <w:rPr>
                <w:rFonts w:ascii="Arial" w:hAnsi="Arial" w:cs="Arial"/>
              </w:rPr>
              <w:t>Alternative facilities at other government institutions must then be sourced, where such sessions cannot be held in-house.</w:t>
            </w:r>
          </w:p>
        </w:tc>
      </w:tr>
      <w:tr w:rsidR="00C80B55" w14:paraId="2C6DEBA9" w14:textId="77777777" w:rsidTr="00F60723">
        <w:tc>
          <w:tcPr>
            <w:tcW w:w="1129" w:type="dxa"/>
            <w:tcBorders>
              <w:top w:val="nil"/>
              <w:left w:val="nil"/>
              <w:bottom w:val="nil"/>
              <w:right w:val="nil"/>
            </w:tcBorders>
          </w:tcPr>
          <w:p w14:paraId="1F48FDA2" w14:textId="77777777" w:rsidR="00C80B55" w:rsidRDefault="00C80B55" w:rsidP="00A05599">
            <w:pPr>
              <w:spacing w:line="360" w:lineRule="auto"/>
              <w:jc w:val="both"/>
              <w:rPr>
                <w:rFonts w:ascii="Arial" w:hAnsi="Arial" w:cs="Arial"/>
              </w:rPr>
            </w:pPr>
          </w:p>
        </w:tc>
        <w:tc>
          <w:tcPr>
            <w:tcW w:w="7887" w:type="dxa"/>
            <w:gridSpan w:val="4"/>
            <w:tcBorders>
              <w:top w:val="nil"/>
              <w:left w:val="nil"/>
              <w:bottom w:val="nil"/>
              <w:right w:val="nil"/>
            </w:tcBorders>
          </w:tcPr>
          <w:p w14:paraId="4E36EEA4" w14:textId="77777777" w:rsidR="00C80B55" w:rsidRDefault="00C80B55" w:rsidP="00A05599">
            <w:pPr>
              <w:spacing w:line="360" w:lineRule="auto"/>
              <w:jc w:val="both"/>
              <w:rPr>
                <w:rFonts w:ascii="Arial" w:hAnsi="Arial" w:cs="Arial"/>
              </w:rPr>
            </w:pPr>
          </w:p>
        </w:tc>
      </w:tr>
      <w:tr w:rsidR="00BE2846" w14:paraId="45CF7CE9" w14:textId="77777777" w:rsidTr="00F60723">
        <w:tc>
          <w:tcPr>
            <w:tcW w:w="1129" w:type="dxa"/>
            <w:tcBorders>
              <w:top w:val="nil"/>
              <w:left w:val="nil"/>
              <w:bottom w:val="nil"/>
              <w:right w:val="nil"/>
            </w:tcBorders>
          </w:tcPr>
          <w:p w14:paraId="0705A14A" w14:textId="6441B38C" w:rsidR="00BE2846" w:rsidRDefault="000139BB" w:rsidP="00A05599">
            <w:pPr>
              <w:spacing w:line="360" w:lineRule="auto"/>
              <w:jc w:val="both"/>
              <w:rPr>
                <w:rFonts w:ascii="Arial" w:hAnsi="Arial" w:cs="Arial"/>
              </w:rPr>
            </w:pPr>
            <w:r>
              <w:rPr>
                <w:rFonts w:ascii="Arial" w:hAnsi="Arial" w:cs="Arial"/>
              </w:rPr>
              <w:t>10</w:t>
            </w:r>
            <w:r w:rsidR="00F60723">
              <w:rPr>
                <w:rFonts w:ascii="Arial" w:hAnsi="Arial" w:cs="Arial"/>
              </w:rPr>
              <w:t>.1.4</w:t>
            </w:r>
          </w:p>
        </w:tc>
        <w:tc>
          <w:tcPr>
            <w:tcW w:w="7887" w:type="dxa"/>
            <w:gridSpan w:val="4"/>
            <w:tcBorders>
              <w:top w:val="nil"/>
              <w:left w:val="nil"/>
              <w:bottom w:val="nil"/>
              <w:right w:val="nil"/>
            </w:tcBorders>
          </w:tcPr>
          <w:p w14:paraId="7E094CAD" w14:textId="4326E0BF" w:rsidR="00BE2846" w:rsidRDefault="00F60723" w:rsidP="00A05599">
            <w:pPr>
              <w:spacing w:line="360" w:lineRule="auto"/>
              <w:jc w:val="both"/>
              <w:rPr>
                <w:rFonts w:ascii="Arial" w:hAnsi="Arial" w:cs="Arial"/>
              </w:rPr>
            </w:pPr>
            <w:r w:rsidRPr="00F60723">
              <w:rPr>
                <w:rFonts w:ascii="Arial" w:hAnsi="Arial" w:cs="Arial"/>
              </w:rPr>
              <w:t xml:space="preserve">The necessary proof must be provided to the Municipal Manager, where local municipal venues or facilities at other government institutions are not available. </w:t>
            </w:r>
          </w:p>
        </w:tc>
      </w:tr>
      <w:tr w:rsidR="00BE2846" w14:paraId="3FFFB9E6" w14:textId="77777777" w:rsidTr="00F60723">
        <w:tc>
          <w:tcPr>
            <w:tcW w:w="1129" w:type="dxa"/>
            <w:tcBorders>
              <w:top w:val="nil"/>
              <w:left w:val="nil"/>
              <w:bottom w:val="nil"/>
              <w:right w:val="nil"/>
            </w:tcBorders>
          </w:tcPr>
          <w:p w14:paraId="43F7DE6C" w14:textId="77777777" w:rsidR="00BE2846" w:rsidRDefault="00BE2846" w:rsidP="00A05599">
            <w:pPr>
              <w:spacing w:line="360" w:lineRule="auto"/>
              <w:jc w:val="both"/>
              <w:rPr>
                <w:rFonts w:ascii="Arial" w:hAnsi="Arial" w:cs="Arial"/>
              </w:rPr>
            </w:pPr>
          </w:p>
        </w:tc>
        <w:tc>
          <w:tcPr>
            <w:tcW w:w="7887" w:type="dxa"/>
            <w:gridSpan w:val="4"/>
            <w:tcBorders>
              <w:top w:val="nil"/>
              <w:left w:val="nil"/>
              <w:bottom w:val="nil"/>
              <w:right w:val="nil"/>
            </w:tcBorders>
          </w:tcPr>
          <w:p w14:paraId="171C9EAB" w14:textId="77777777" w:rsidR="00BE2846" w:rsidRDefault="00BE2846" w:rsidP="00A05599">
            <w:pPr>
              <w:spacing w:line="360" w:lineRule="auto"/>
              <w:jc w:val="both"/>
              <w:rPr>
                <w:rFonts w:ascii="Arial" w:hAnsi="Arial" w:cs="Arial"/>
              </w:rPr>
            </w:pPr>
          </w:p>
        </w:tc>
      </w:tr>
      <w:tr w:rsidR="00BE2846" w14:paraId="1177A467" w14:textId="77777777" w:rsidTr="00F60723">
        <w:tc>
          <w:tcPr>
            <w:tcW w:w="1129" w:type="dxa"/>
            <w:tcBorders>
              <w:top w:val="nil"/>
              <w:left w:val="nil"/>
              <w:bottom w:val="nil"/>
              <w:right w:val="nil"/>
            </w:tcBorders>
          </w:tcPr>
          <w:p w14:paraId="508B73BC" w14:textId="3BB0DBC4" w:rsidR="00BE2846" w:rsidRDefault="000139BB" w:rsidP="00A05599">
            <w:pPr>
              <w:spacing w:line="360" w:lineRule="auto"/>
              <w:jc w:val="both"/>
              <w:rPr>
                <w:rFonts w:ascii="Arial" w:hAnsi="Arial" w:cs="Arial"/>
              </w:rPr>
            </w:pPr>
            <w:r>
              <w:rPr>
                <w:rFonts w:ascii="Arial" w:hAnsi="Arial" w:cs="Arial"/>
              </w:rPr>
              <w:t>10</w:t>
            </w:r>
            <w:r w:rsidR="00F60723">
              <w:rPr>
                <w:rFonts w:ascii="Arial" w:hAnsi="Arial" w:cs="Arial"/>
              </w:rPr>
              <w:t>.1.5</w:t>
            </w:r>
          </w:p>
        </w:tc>
        <w:tc>
          <w:tcPr>
            <w:tcW w:w="7887" w:type="dxa"/>
            <w:gridSpan w:val="4"/>
            <w:tcBorders>
              <w:top w:val="nil"/>
              <w:left w:val="nil"/>
              <w:bottom w:val="nil"/>
              <w:right w:val="nil"/>
            </w:tcBorders>
          </w:tcPr>
          <w:p w14:paraId="10E3E292" w14:textId="2455381D" w:rsidR="00BE2846" w:rsidRDefault="00F60723" w:rsidP="00A05599">
            <w:pPr>
              <w:spacing w:line="360" w:lineRule="auto"/>
              <w:jc w:val="both"/>
              <w:rPr>
                <w:rFonts w:ascii="Arial" w:hAnsi="Arial" w:cs="Arial"/>
              </w:rPr>
            </w:pPr>
            <w:r w:rsidRPr="00F60723">
              <w:rPr>
                <w:rFonts w:ascii="Arial" w:hAnsi="Arial" w:cs="Arial"/>
              </w:rPr>
              <w:t>Budget availability must be confirmed by the Budget &amp; Treasury Section in the first instance, prior to the Municipal Manager approving the use of external venues.</w:t>
            </w:r>
          </w:p>
        </w:tc>
      </w:tr>
      <w:tr w:rsidR="00173C95" w14:paraId="4B1AAB80" w14:textId="77777777" w:rsidTr="00F60723">
        <w:tc>
          <w:tcPr>
            <w:tcW w:w="1129" w:type="dxa"/>
            <w:tcBorders>
              <w:top w:val="nil"/>
              <w:left w:val="nil"/>
              <w:bottom w:val="nil"/>
              <w:right w:val="nil"/>
            </w:tcBorders>
          </w:tcPr>
          <w:p w14:paraId="152E066A" w14:textId="77777777" w:rsidR="00173C95" w:rsidRDefault="00173C95" w:rsidP="00A05599">
            <w:pPr>
              <w:spacing w:line="360" w:lineRule="auto"/>
              <w:jc w:val="both"/>
              <w:rPr>
                <w:rFonts w:ascii="Arial" w:hAnsi="Arial" w:cs="Arial"/>
              </w:rPr>
            </w:pPr>
          </w:p>
        </w:tc>
        <w:tc>
          <w:tcPr>
            <w:tcW w:w="7887" w:type="dxa"/>
            <w:gridSpan w:val="4"/>
            <w:tcBorders>
              <w:top w:val="nil"/>
              <w:left w:val="nil"/>
              <w:bottom w:val="nil"/>
              <w:right w:val="nil"/>
            </w:tcBorders>
          </w:tcPr>
          <w:p w14:paraId="21B8D6F1" w14:textId="77777777" w:rsidR="00173C95" w:rsidRDefault="00173C95" w:rsidP="00A05599">
            <w:pPr>
              <w:spacing w:line="360" w:lineRule="auto"/>
              <w:jc w:val="both"/>
              <w:rPr>
                <w:rFonts w:ascii="Arial" w:hAnsi="Arial" w:cs="Arial"/>
              </w:rPr>
            </w:pPr>
          </w:p>
        </w:tc>
      </w:tr>
      <w:tr w:rsidR="00BE2846" w14:paraId="10F0FE5D" w14:textId="77777777" w:rsidTr="00F60723">
        <w:tc>
          <w:tcPr>
            <w:tcW w:w="1129" w:type="dxa"/>
            <w:tcBorders>
              <w:top w:val="nil"/>
              <w:left w:val="nil"/>
              <w:bottom w:val="nil"/>
              <w:right w:val="nil"/>
            </w:tcBorders>
          </w:tcPr>
          <w:p w14:paraId="7DEF51A5" w14:textId="06B9F93A" w:rsidR="00BE2846" w:rsidRPr="00F60723" w:rsidRDefault="000139BB" w:rsidP="00A05599">
            <w:pPr>
              <w:spacing w:line="360" w:lineRule="auto"/>
              <w:jc w:val="both"/>
              <w:rPr>
                <w:rFonts w:ascii="Arial" w:hAnsi="Arial" w:cs="Arial"/>
                <w:b/>
              </w:rPr>
            </w:pPr>
            <w:r>
              <w:rPr>
                <w:rFonts w:ascii="Arial" w:hAnsi="Arial" w:cs="Arial"/>
                <w:b/>
              </w:rPr>
              <w:t>11</w:t>
            </w:r>
            <w:r w:rsidR="00F60723">
              <w:rPr>
                <w:rFonts w:ascii="Arial" w:hAnsi="Arial" w:cs="Arial"/>
                <w:b/>
              </w:rPr>
              <w:t>.</w:t>
            </w:r>
          </w:p>
        </w:tc>
        <w:tc>
          <w:tcPr>
            <w:tcW w:w="7887" w:type="dxa"/>
            <w:gridSpan w:val="4"/>
            <w:tcBorders>
              <w:top w:val="nil"/>
              <w:left w:val="nil"/>
              <w:bottom w:val="nil"/>
              <w:right w:val="nil"/>
            </w:tcBorders>
          </w:tcPr>
          <w:p w14:paraId="611C2CD6" w14:textId="0518465D" w:rsidR="00BE2846" w:rsidRPr="00F60723" w:rsidRDefault="00F60723" w:rsidP="00A05599">
            <w:pPr>
              <w:spacing w:line="360" w:lineRule="auto"/>
              <w:jc w:val="both"/>
              <w:rPr>
                <w:rFonts w:ascii="Arial" w:hAnsi="Arial" w:cs="Arial"/>
                <w:b/>
                <w:u w:val="single"/>
              </w:rPr>
            </w:pPr>
            <w:r>
              <w:rPr>
                <w:rFonts w:ascii="Arial" w:hAnsi="Arial" w:cs="Arial"/>
                <w:b/>
                <w:u w:val="single"/>
              </w:rPr>
              <w:t>PROJECTS / PROGRAMME LAUNCHES</w:t>
            </w:r>
          </w:p>
        </w:tc>
      </w:tr>
      <w:tr w:rsidR="00BE2846" w14:paraId="13F3B223" w14:textId="77777777" w:rsidTr="00F60723">
        <w:tc>
          <w:tcPr>
            <w:tcW w:w="1129" w:type="dxa"/>
            <w:tcBorders>
              <w:top w:val="nil"/>
              <w:left w:val="nil"/>
              <w:bottom w:val="nil"/>
              <w:right w:val="nil"/>
            </w:tcBorders>
          </w:tcPr>
          <w:p w14:paraId="687DAE30" w14:textId="77777777" w:rsidR="00BE2846" w:rsidRDefault="00BE2846" w:rsidP="00A05599">
            <w:pPr>
              <w:spacing w:line="360" w:lineRule="auto"/>
              <w:jc w:val="both"/>
              <w:rPr>
                <w:rFonts w:ascii="Arial" w:hAnsi="Arial" w:cs="Arial"/>
              </w:rPr>
            </w:pPr>
          </w:p>
        </w:tc>
        <w:tc>
          <w:tcPr>
            <w:tcW w:w="7887" w:type="dxa"/>
            <w:gridSpan w:val="4"/>
            <w:tcBorders>
              <w:top w:val="nil"/>
              <w:left w:val="nil"/>
              <w:bottom w:val="nil"/>
              <w:right w:val="nil"/>
            </w:tcBorders>
          </w:tcPr>
          <w:p w14:paraId="38905402" w14:textId="77777777" w:rsidR="00BE2846" w:rsidRDefault="00BE2846" w:rsidP="00A05599">
            <w:pPr>
              <w:spacing w:line="360" w:lineRule="auto"/>
              <w:jc w:val="both"/>
              <w:rPr>
                <w:rFonts w:ascii="Arial" w:hAnsi="Arial" w:cs="Arial"/>
              </w:rPr>
            </w:pPr>
          </w:p>
        </w:tc>
      </w:tr>
      <w:tr w:rsidR="00BE2846" w14:paraId="319CD774" w14:textId="77777777" w:rsidTr="00F60723">
        <w:tc>
          <w:tcPr>
            <w:tcW w:w="1129" w:type="dxa"/>
            <w:tcBorders>
              <w:top w:val="nil"/>
              <w:left w:val="nil"/>
              <w:bottom w:val="nil"/>
              <w:right w:val="nil"/>
            </w:tcBorders>
          </w:tcPr>
          <w:p w14:paraId="448FE4E7" w14:textId="5119B350" w:rsidR="00BE2846" w:rsidRPr="00F60723" w:rsidRDefault="000139BB" w:rsidP="00A05599">
            <w:pPr>
              <w:spacing w:line="360" w:lineRule="auto"/>
              <w:jc w:val="both"/>
              <w:rPr>
                <w:rFonts w:ascii="Arial" w:hAnsi="Arial" w:cs="Arial"/>
                <w:b/>
                <w:i/>
              </w:rPr>
            </w:pPr>
            <w:r>
              <w:rPr>
                <w:rFonts w:ascii="Arial" w:hAnsi="Arial" w:cs="Arial"/>
                <w:b/>
                <w:i/>
              </w:rPr>
              <w:t>11</w:t>
            </w:r>
            <w:r w:rsidR="00F60723" w:rsidRPr="00F60723">
              <w:rPr>
                <w:rFonts w:ascii="Arial" w:hAnsi="Arial" w:cs="Arial"/>
                <w:b/>
                <w:i/>
              </w:rPr>
              <w:t>.1</w:t>
            </w:r>
          </w:p>
        </w:tc>
        <w:tc>
          <w:tcPr>
            <w:tcW w:w="7887" w:type="dxa"/>
            <w:gridSpan w:val="4"/>
            <w:tcBorders>
              <w:top w:val="nil"/>
              <w:left w:val="nil"/>
              <w:bottom w:val="nil"/>
              <w:right w:val="nil"/>
            </w:tcBorders>
          </w:tcPr>
          <w:p w14:paraId="5F4D3FFE" w14:textId="62F64D83" w:rsidR="00BE2846" w:rsidRPr="00F60723" w:rsidRDefault="00F60723" w:rsidP="00A05599">
            <w:pPr>
              <w:spacing w:line="360" w:lineRule="auto"/>
              <w:jc w:val="both"/>
              <w:rPr>
                <w:rFonts w:ascii="Arial" w:hAnsi="Arial" w:cs="Arial"/>
                <w:b/>
                <w:i/>
                <w:u w:val="single"/>
              </w:rPr>
            </w:pPr>
            <w:r w:rsidRPr="00F60723">
              <w:rPr>
                <w:rFonts w:ascii="Arial" w:hAnsi="Arial" w:cs="Arial"/>
                <w:b/>
                <w:i/>
                <w:u w:val="single"/>
              </w:rPr>
              <w:t>Controls:</w:t>
            </w:r>
          </w:p>
        </w:tc>
      </w:tr>
      <w:tr w:rsidR="00BE2846" w14:paraId="00862127" w14:textId="77777777" w:rsidTr="00F60723">
        <w:tc>
          <w:tcPr>
            <w:tcW w:w="1129" w:type="dxa"/>
            <w:tcBorders>
              <w:top w:val="nil"/>
              <w:left w:val="nil"/>
              <w:bottom w:val="nil"/>
              <w:right w:val="nil"/>
            </w:tcBorders>
          </w:tcPr>
          <w:p w14:paraId="6902515C" w14:textId="77777777" w:rsidR="00BE2846" w:rsidRDefault="00BE2846" w:rsidP="00A05599">
            <w:pPr>
              <w:spacing w:line="360" w:lineRule="auto"/>
              <w:jc w:val="both"/>
              <w:rPr>
                <w:rFonts w:ascii="Arial" w:hAnsi="Arial" w:cs="Arial"/>
              </w:rPr>
            </w:pPr>
          </w:p>
        </w:tc>
        <w:tc>
          <w:tcPr>
            <w:tcW w:w="7887" w:type="dxa"/>
            <w:gridSpan w:val="4"/>
            <w:tcBorders>
              <w:top w:val="nil"/>
              <w:left w:val="nil"/>
              <w:bottom w:val="nil"/>
              <w:right w:val="nil"/>
            </w:tcBorders>
          </w:tcPr>
          <w:p w14:paraId="18F8168F" w14:textId="77777777" w:rsidR="00BE2846" w:rsidRDefault="00BE2846" w:rsidP="00A05599">
            <w:pPr>
              <w:spacing w:line="360" w:lineRule="auto"/>
              <w:jc w:val="both"/>
              <w:rPr>
                <w:rFonts w:ascii="Arial" w:hAnsi="Arial" w:cs="Arial"/>
              </w:rPr>
            </w:pPr>
          </w:p>
        </w:tc>
      </w:tr>
      <w:tr w:rsidR="00BE2846" w14:paraId="700B40E4" w14:textId="77777777" w:rsidTr="00F60723">
        <w:tc>
          <w:tcPr>
            <w:tcW w:w="1129" w:type="dxa"/>
            <w:tcBorders>
              <w:top w:val="nil"/>
              <w:left w:val="nil"/>
              <w:bottom w:val="nil"/>
              <w:right w:val="nil"/>
            </w:tcBorders>
          </w:tcPr>
          <w:p w14:paraId="34B2874C" w14:textId="29DF87AF" w:rsidR="00BE2846" w:rsidRDefault="000139BB" w:rsidP="00A05599">
            <w:pPr>
              <w:spacing w:line="360" w:lineRule="auto"/>
              <w:jc w:val="both"/>
              <w:rPr>
                <w:rFonts w:ascii="Arial" w:hAnsi="Arial" w:cs="Arial"/>
              </w:rPr>
            </w:pPr>
            <w:r>
              <w:rPr>
                <w:rFonts w:ascii="Arial" w:hAnsi="Arial" w:cs="Arial"/>
              </w:rPr>
              <w:t>11</w:t>
            </w:r>
            <w:r w:rsidR="00F60723">
              <w:rPr>
                <w:rFonts w:ascii="Arial" w:hAnsi="Arial" w:cs="Arial"/>
              </w:rPr>
              <w:t>.1.1</w:t>
            </w:r>
          </w:p>
        </w:tc>
        <w:tc>
          <w:tcPr>
            <w:tcW w:w="7887" w:type="dxa"/>
            <w:gridSpan w:val="4"/>
            <w:tcBorders>
              <w:top w:val="nil"/>
              <w:left w:val="nil"/>
              <w:bottom w:val="nil"/>
              <w:right w:val="nil"/>
            </w:tcBorders>
          </w:tcPr>
          <w:p w14:paraId="3FFD35F1" w14:textId="24ACBD4F" w:rsidR="00BE2846" w:rsidRDefault="00F60723" w:rsidP="00A05599">
            <w:pPr>
              <w:spacing w:line="360" w:lineRule="auto"/>
              <w:jc w:val="both"/>
              <w:rPr>
                <w:rFonts w:ascii="Arial" w:hAnsi="Arial" w:cs="Arial"/>
              </w:rPr>
            </w:pPr>
            <w:r w:rsidRPr="00F60723">
              <w:rPr>
                <w:rFonts w:ascii="Arial" w:hAnsi="Arial" w:cs="Arial"/>
              </w:rPr>
              <w:t>The number of projects/programme launches must be minimised, so as to limit the associated costs to the Municipality.</w:t>
            </w:r>
          </w:p>
        </w:tc>
      </w:tr>
      <w:tr w:rsidR="00BE2846" w14:paraId="625DF954" w14:textId="77777777" w:rsidTr="00F60723">
        <w:tc>
          <w:tcPr>
            <w:tcW w:w="1129" w:type="dxa"/>
            <w:tcBorders>
              <w:top w:val="nil"/>
              <w:left w:val="nil"/>
              <w:bottom w:val="nil"/>
              <w:right w:val="nil"/>
            </w:tcBorders>
          </w:tcPr>
          <w:p w14:paraId="7AC5675B" w14:textId="77777777" w:rsidR="00BE2846" w:rsidRDefault="00BE2846" w:rsidP="00A05599">
            <w:pPr>
              <w:spacing w:line="360" w:lineRule="auto"/>
              <w:jc w:val="both"/>
              <w:rPr>
                <w:rFonts w:ascii="Arial" w:hAnsi="Arial" w:cs="Arial"/>
              </w:rPr>
            </w:pPr>
          </w:p>
        </w:tc>
        <w:tc>
          <w:tcPr>
            <w:tcW w:w="7887" w:type="dxa"/>
            <w:gridSpan w:val="4"/>
            <w:tcBorders>
              <w:top w:val="nil"/>
              <w:left w:val="nil"/>
              <w:bottom w:val="nil"/>
              <w:right w:val="nil"/>
            </w:tcBorders>
          </w:tcPr>
          <w:p w14:paraId="021B0A12" w14:textId="77777777" w:rsidR="00BE2846" w:rsidRDefault="00BE2846" w:rsidP="00A05599">
            <w:pPr>
              <w:spacing w:line="360" w:lineRule="auto"/>
              <w:jc w:val="both"/>
              <w:rPr>
                <w:rFonts w:ascii="Arial" w:hAnsi="Arial" w:cs="Arial"/>
              </w:rPr>
            </w:pPr>
          </w:p>
        </w:tc>
      </w:tr>
      <w:tr w:rsidR="00BE2846" w14:paraId="0097943D" w14:textId="77777777" w:rsidTr="00F60723">
        <w:tc>
          <w:tcPr>
            <w:tcW w:w="1129" w:type="dxa"/>
            <w:tcBorders>
              <w:top w:val="nil"/>
              <w:left w:val="nil"/>
              <w:bottom w:val="nil"/>
              <w:right w:val="nil"/>
            </w:tcBorders>
          </w:tcPr>
          <w:p w14:paraId="4A32EC7A" w14:textId="5E82BE2F" w:rsidR="00BE2846" w:rsidRDefault="000139BB" w:rsidP="00A05599">
            <w:pPr>
              <w:spacing w:line="360" w:lineRule="auto"/>
              <w:jc w:val="both"/>
              <w:rPr>
                <w:rFonts w:ascii="Arial" w:hAnsi="Arial" w:cs="Arial"/>
              </w:rPr>
            </w:pPr>
            <w:r>
              <w:rPr>
                <w:rFonts w:ascii="Arial" w:hAnsi="Arial" w:cs="Arial"/>
              </w:rPr>
              <w:t>11</w:t>
            </w:r>
            <w:r w:rsidR="00F60723">
              <w:rPr>
                <w:rFonts w:ascii="Arial" w:hAnsi="Arial" w:cs="Arial"/>
              </w:rPr>
              <w:t>.1.2</w:t>
            </w:r>
          </w:p>
        </w:tc>
        <w:tc>
          <w:tcPr>
            <w:tcW w:w="7887" w:type="dxa"/>
            <w:gridSpan w:val="4"/>
            <w:tcBorders>
              <w:top w:val="nil"/>
              <w:left w:val="nil"/>
              <w:bottom w:val="nil"/>
              <w:right w:val="nil"/>
            </w:tcBorders>
          </w:tcPr>
          <w:p w14:paraId="1EA6D073" w14:textId="37462AE5" w:rsidR="00BE2846" w:rsidRDefault="00F60723" w:rsidP="00A05599">
            <w:pPr>
              <w:spacing w:line="360" w:lineRule="auto"/>
              <w:jc w:val="both"/>
              <w:rPr>
                <w:rFonts w:ascii="Arial" w:hAnsi="Arial" w:cs="Arial"/>
              </w:rPr>
            </w:pPr>
            <w:r w:rsidRPr="00F60723">
              <w:rPr>
                <w:rFonts w:ascii="Arial" w:hAnsi="Arial" w:cs="Arial"/>
              </w:rPr>
              <w:t>When different projects/programmes are launched in a particular ward, it must be organised as one launch and not as different launches for each and every project.</w:t>
            </w:r>
          </w:p>
        </w:tc>
      </w:tr>
      <w:tr w:rsidR="00BE2846" w14:paraId="2C293981" w14:textId="77777777" w:rsidTr="00044B02">
        <w:tc>
          <w:tcPr>
            <w:tcW w:w="1129" w:type="dxa"/>
            <w:tcBorders>
              <w:top w:val="nil"/>
              <w:left w:val="nil"/>
              <w:bottom w:val="nil"/>
              <w:right w:val="nil"/>
            </w:tcBorders>
          </w:tcPr>
          <w:p w14:paraId="263C6727" w14:textId="77777777" w:rsidR="00BE2846" w:rsidRDefault="00BE2846" w:rsidP="00A05599">
            <w:pPr>
              <w:spacing w:line="360" w:lineRule="auto"/>
              <w:jc w:val="both"/>
              <w:rPr>
                <w:rFonts w:ascii="Arial" w:hAnsi="Arial" w:cs="Arial"/>
              </w:rPr>
            </w:pPr>
          </w:p>
        </w:tc>
        <w:tc>
          <w:tcPr>
            <w:tcW w:w="7887" w:type="dxa"/>
            <w:gridSpan w:val="4"/>
            <w:tcBorders>
              <w:top w:val="nil"/>
              <w:left w:val="nil"/>
              <w:bottom w:val="nil"/>
              <w:right w:val="nil"/>
            </w:tcBorders>
          </w:tcPr>
          <w:p w14:paraId="764E1284" w14:textId="77777777" w:rsidR="00BE2846" w:rsidRDefault="00BE2846" w:rsidP="00A05599">
            <w:pPr>
              <w:spacing w:line="360" w:lineRule="auto"/>
              <w:jc w:val="both"/>
              <w:rPr>
                <w:rFonts w:ascii="Arial" w:hAnsi="Arial" w:cs="Arial"/>
              </w:rPr>
            </w:pPr>
          </w:p>
        </w:tc>
      </w:tr>
      <w:tr w:rsidR="00BE2846" w14:paraId="2EA3CFC0" w14:textId="77777777" w:rsidTr="00044B02">
        <w:tc>
          <w:tcPr>
            <w:tcW w:w="1129" w:type="dxa"/>
            <w:tcBorders>
              <w:top w:val="nil"/>
              <w:left w:val="nil"/>
              <w:bottom w:val="nil"/>
              <w:right w:val="nil"/>
            </w:tcBorders>
          </w:tcPr>
          <w:p w14:paraId="405CC9C1" w14:textId="161BFB41" w:rsidR="00BE2846" w:rsidRPr="00F60723" w:rsidRDefault="00F60723" w:rsidP="00A05599">
            <w:pPr>
              <w:spacing w:line="360" w:lineRule="auto"/>
              <w:jc w:val="both"/>
              <w:rPr>
                <w:rFonts w:ascii="Arial" w:hAnsi="Arial" w:cs="Arial"/>
                <w:b/>
              </w:rPr>
            </w:pPr>
            <w:r>
              <w:rPr>
                <w:rFonts w:ascii="Arial" w:hAnsi="Arial" w:cs="Arial"/>
                <w:b/>
              </w:rPr>
              <w:t>1</w:t>
            </w:r>
            <w:r w:rsidR="000139BB">
              <w:rPr>
                <w:rFonts w:ascii="Arial" w:hAnsi="Arial" w:cs="Arial"/>
                <w:b/>
              </w:rPr>
              <w:t>2</w:t>
            </w:r>
            <w:r>
              <w:rPr>
                <w:rFonts w:ascii="Arial" w:hAnsi="Arial" w:cs="Arial"/>
                <w:b/>
              </w:rPr>
              <w:t>.</w:t>
            </w:r>
          </w:p>
        </w:tc>
        <w:tc>
          <w:tcPr>
            <w:tcW w:w="7887" w:type="dxa"/>
            <w:gridSpan w:val="4"/>
            <w:tcBorders>
              <w:top w:val="nil"/>
              <w:left w:val="nil"/>
              <w:bottom w:val="nil"/>
              <w:right w:val="nil"/>
            </w:tcBorders>
          </w:tcPr>
          <w:p w14:paraId="42B4D6DE" w14:textId="7DB38B01" w:rsidR="00BE2846" w:rsidRPr="00F60723" w:rsidRDefault="00F60723" w:rsidP="00A05599">
            <w:pPr>
              <w:spacing w:line="360" w:lineRule="auto"/>
              <w:jc w:val="both"/>
              <w:rPr>
                <w:rFonts w:ascii="Arial" w:hAnsi="Arial" w:cs="Arial"/>
                <w:b/>
                <w:u w:val="single"/>
              </w:rPr>
            </w:pPr>
            <w:r>
              <w:rPr>
                <w:rFonts w:ascii="Arial" w:hAnsi="Arial" w:cs="Arial"/>
                <w:b/>
                <w:u w:val="single"/>
              </w:rPr>
              <w:t>USE OF CONSULTANTS</w:t>
            </w:r>
          </w:p>
        </w:tc>
      </w:tr>
      <w:tr w:rsidR="00BE2846" w14:paraId="29FBEF93" w14:textId="77777777" w:rsidTr="00044B02">
        <w:tc>
          <w:tcPr>
            <w:tcW w:w="1129" w:type="dxa"/>
            <w:tcBorders>
              <w:top w:val="nil"/>
              <w:left w:val="nil"/>
              <w:bottom w:val="nil"/>
              <w:right w:val="nil"/>
            </w:tcBorders>
          </w:tcPr>
          <w:p w14:paraId="5D65CF11" w14:textId="77777777" w:rsidR="00BE2846" w:rsidRDefault="00BE2846" w:rsidP="00A05599">
            <w:pPr>
              <w:spacing w:line="360" w:lineRule="auto"/>
              <w:jc w:val="both"/>
              <w:rPr>
                <w:rFonts w:ascii="Arial" w:hAnsi="Arial" w:cs="Arial"/>
              </w:rPr>
            </w:pPr>
          </w:p>
        </w:tc>
        <w:tc>
          <w:tcPr>
            <w:tcW w:w="7887" w:type="dxa"/>
            <w:gridSpan w:val="4"/>
            <w:tcBorders>
              <w:top w:val="nil"/>
              <w:left w:val="nil"/>
              <w:bottom w:val="nil"/>
              <w:right w:val="nil"/>
            </w:tcBorders>
          </w:tcPr>
          <w:p w14:paraId="25C5A29C" w14:textId="77777777" w:rsidR="00BE2846" w:rsidRDefault="00BE2846" w:rsidP="00A05599">
            <w:pPr>
              <w:spacing w:line="360" w:lineRule="auto"/>
              <w:jc w:val="both"/>
              <w:rPr>
                <w:rFonts w:ascii="Arial" w:hAnsi="Arial" w:cs="Arial"/>
              </w:rPr>
            </w:pPr>
          </w:p>
        </w:tc>
      </w:tr>
      <w:tr w:rsidR="00BE2846" w14:paraId="4A228632" w14:textId="77777777" w:rsidTr="00044B02">
        <w:tc>
          <w:tcPr>
            <w:tcW w:w="1129" w:type="dxa"/>
            <w:tcBorders>
              <w:top w:val="nil"/>
              <w:left w:val="nil"/>
              <w:bottom w:val="nil"/>
              <w:right w:val="nil"/>
            </w:tcBorders>
          </w:tcPr>
          <w:p w14:paraId="41229705" w14:textId="21365A1C" w:rsidR="00BE2846" w:rsidRPr="00F60723" w:rsidRDefault="00F60723" w:rsidP="00A05599">
            <w:pPr>
              <w:spacing w:line="360" w:lineRule="auto"/>
              <w:jc w:val="both"/>
              <w:rPr>
                <w:rFonts w:ascii="Arial" w:hAnsi="Arial" w:cs="Arial"/>
                <w:b/>
                <w:i/>
              </w:rPr>
            </w:pPr>
            <w:r>
              <w:rPr>
                <w:rFonts w:ascii="Arial" w:hAnsi="Arial" w:cs="Arial"/>
                <w:b/>
                <w:i/>
              </w:rPr>
              <w:t>1</w:t>
            </w:r>
            <w:r w:rsidR="000139BB">
              <w:rPr>
                <w:rFonts w:ascii="Arial" w:hAnsi="Arial" w:cs="Arial"/>
                <w:b/>
                <w:i/>
              </w:rPr>
              <w:t>2</w:t>
            </w:r>
            <w:r>
              <w:rPr>
                <w:rFonts w:ascii="Arial" w:hAnsi="Arial" w:cs="Arial"/>
                <w:b/>
                <w:i/>
              </w:rPr>
              <w:t>.1</w:t>
            </w:r>
          </w:p>
        </w:tc>
        <w:tc>
          <w:tcPr>
            <w:tcW w:w="7887" w:type="dxa"/>
            <w:gridSpan w:val="4"/>
            <w:tcBorders>
              <w:top w:val="nil"/>
              <w:left w:val="nil"/>
              <w:bottom w:val="nil"/>
              <w:right w:val="nil"/>
            </w:tcBorders>
          </w:tcPr>
          <w:p w14:paraId="670872A1" w14:textId="3C73B8BB" w:rsidR="00BE2846" w:rsidRPr="00F60723" w:rsidRDefault="00F60723" w:rsidP="00A05599">
            <w:pPr>
              <w:spacing w:line="360" w:lineRule="auto"/>
              <w:jc w:val="both"/>
              <w:rPr>
                <w:rFonts w:ascii="Arial" w:hAnsi="Arial" w:cs="Arial"/>
                <w:b/>
                <w:i/>
                <w:u w:val="single"/>
              </w:rPr>
            </w:pPr>
            <w:r>
              <w:rPr>
                <w:rFonts w:ascii="Arial" w:hAnsi="Arial" w:cs="Arial"/>
                <w:b/>
                <w:i/>
                <w:u w:val="single"/>
              </w:rPr>
              <w:t>General:</w:t>
            </w:r>
          </w:p>
        </w:tc>
      </w:tr>
      <w:tr w:rsidR="00BE2846" w14:paraId="1B346CE5" w14:textId="77777777" w:rsidTr="00044B02">
        <w:tc>
          <w:tcPr>
            <w:tcW w:w="1129" w:type="dxa"/>
            <w:tcBorders>
              <w:top w:val="nil"/>
              <w:left w:val="nil"/>
              <w:bottom w:val="nil"/>
              <w:right w:val="nil"/>
            </w:tcBorders>
          </w:tcPr>
          <w:p w14:paraId="298301BC" w14:textId="77777777" w:rsidR="00BE2846" w:rsidRDefault="00BE2846" w:rsidP="00A05599">
            <w:pPr>
              <w:spacing w:line="360" w:lineRule="auto"/>
              <w:jc w:val="both"/>
              <w:rPr>
                <w:rFonts w:ascii="Arial" w:hAnsi="Arial" w:cs="Arial"/>
              </w:rPr>
            </w:pPr>
          </w:p>
        </w:tc>
        <w:tc>
          <w:tcPr>
            <w:tcW w:w="7887" w:type="dxa"/>
            <w:gridSpan w:val="4"/>
            <w:tcBorders>
              <w:top w:val="nil"/>
              <w:left w:val="nil"/>
              <w:bottom w:val="nil"/>
              <w:right w:val="nil"/>
            </w:tcBorders>
          </w:tcPr>
          <w:p w14:paraId="21E64D69" w14:textId="77777777" w:rsidR="00BE2846" w:rsidRDefault="00BE2846" w:rsidP="00A05599">
            <w:pPr>
              <w:spacing w:line="360" w:lineRule="auto"/>
              <w:jc w:val="both"/>
              <w:rPr>
                <w:rFonts w:ascii="Arial" w:hAnsi="Arial" w:cs="Arial"/>
              </w:rPr>
            </w:pPr>
          </w:p>
        </w:tc>
      </w:tr>
      <w:tr w:rsidR="00BE2846" w14:paraId="3AFA5A44" w14:textId="77777777" w:rsidTr="00044B02">
        <w:tc>
          <w:tcPr>
            <w:tcW w:w="1129" w:type="dxa"/>
            <w:tcBorders>
              <w:top w:val="nil"/>
              <w:left w:val="nil"/>
              <w:bottom w:val="nil"/>
              <w:right w:val="nil"/>
            </w:tcBorders>
          </w:tcPr>
          <w:p w14:paraId="45424610" w14:textId="69B47BA8" w:rsidR="00BE2846" w:rsidRDefault="00F60723" w:rsidP="00A05599">
            <w:pPr>
              <w:spacing w:line="360" w:lineRule="auto"/>
              <w:jc w:val="both"/>
              <w:rPr>
                <w:rFonts w:ascii="Arial" w:hAnsi="Arial" w:cs="Arial"/>
              </w:rPr>
            </w:pPr>
            <w:r>
              <w:rPr>
                <w:rFonts w:ascii="Arial" w:hAnsi="Arial" w:cs="Arial"/>
              </w:rPr>
              <w:t>1</w:t>
            </w:r>
            <w:r w:rsidR="000139BB">
              <w:rPr>
                <w:rFonts w:ascii="Arial" w:hAnsi="Arial" w:cs="Arial"/>
              </w:rPr>
              <w:t>2</w:t>
            </w:r>
            <w:r>
              <w:rPr>
                <w:rFonts w:ascii="Arial" w:hAnsi="Arial" w:cs="Arial"/>
              </w:rPr>
              <w:t>.1.1</w:t>
            </w:r>
          </w:p>
        </w:tc>
        <w:tc>
          <w:tcPr>
            <w:tcW w:w="7887" w:type="dxa"/>
            <w:gridSpan w:val="4"/>
            <w:tcBorders>
              <w:top w:val="nil"/>
              <w:left w:val="nil"/>
              <w:bottom w:val="nil"/>
              <w:right w:val="nil"/>
            </w:tcBorders>
          </w:tcPr>
          <w:p w14:paraId="1A86A87C" w14:textId="70D1A513" w:rsidR="00BE2846" w:rsidRDefault="009E3081" w:rsidP="00A05599">
            <w:pPr>
              <w:spacing w:line="360" w:lineRule="auto"/>
              <w:jc w:val="both"/>
              <w:rPr>
                <w:rFonts w:ascii="Arial" w:hAnsi="Arial" w:cs="Arial"/>
              </w:rPr>
            </w:pPr>
            <w:r>
              <w:rPr>
                <w:rFonts w:ascii="Arial" w:hAnsi="Arial" w:cs="Arial"/>
              </w:rPr>
              <w:t>National Treasury instruction 04 of 2017/2018</w:t>
            </w:r>
            <w:r w:rsidR="00F60723" w:rsidRPr="00F60723">
              <w:rPr>
                <w:rFonts w:ascii="Arial" w:hAnsi="Arial" w:cs="Arial"/>
              </w:rPr>
              <w:t xml:space="preserve"> as it relates to expenses for the use of consultants, states the following: -</w:t>
            </w:r>
          </w:p>
        </w:tc>
      </w:tr>
      <w:tr w:rsidR="00BE2846" w14:paraId="422FD720" w14:textId="77777777" w:rsidTr="00044B02">
        <w:tc>
          <w:tcPr>
            <w:tcW w:w="1129" w:type="dxa"/>
            <w:tcBorders>
              <w:top w:val="nil"/>
              <w:left w:val="nil"/>
              <w:bottom w:val="nil"/>
              <w:right w:val="nil"/>
            </w:tcBorders>
          </w:tcPr>
          <w:p w14:paraId="3E98441C" w14:textId="77777777" w:rsidR="00BE2846" w:rsidRDefault="00BE2846" w:rsidP="00A05599">
            <w:pPr>
              <w:spacing w:line="360" w:lineRule="auto"/>
              <w:jc w:val="both"/>
              <w:rPr>
                <w:rFonts w:ascii="Arial" w:hAnsi="Arial" w:cs="Arial"/>
              </w:rPr>
            </w:pPr>
          </w:p>
        </w:tc>
        <w:tc>
          <w:tcPr>
            <w:tcW w:w="7887" w:type="dxa"/>
            <w:gridSpan w:val="4"/>
            <w:tcBorders>
              <w:top w:val="nil"/>
              <w:left w:val="nil"/>
              <w:bottom w:val="nil"/>
              <w:right w:val="nil"/>
            </w:tcBorders>
          </w:tcPr>
          <w:p w14:paraId="7279B55E" w14:textId="77777777" w:rsidR="00BE2846" w:rsidRDefault="00BE2846" w:rsidP="00A05599">
            <w:pPr>
              <w:spacing w:line="360" w:lineRule="auto"/>
              <w:jc w:val="both"/>
              <w:rPr>
                <w:rFonts w:ascii="Arial" w:hAnsi="Arial" w:cs="Arial"/>
              </w:rPr>
            </w:pPr>
          </w:p>
        </w:tc>
      </w:tr>
      <w:tr w:rsidR="00F60723" w14:paraId="512B2A91" w14:textId="77777777" w:rsidTr="00044B02">
        <w:tc>
          <w:tcPr>
            <w:tcW w:w="1129" w:type="dxa"/>
            <w:tcBorders>
              <w:top w:val="nil"/>
              <w:left w:val="nil"/>
              <w:bottom w:val="nil"/>
              <w:right w:val="nil"/>
            </w:tcBorders>
          </w:tcPr>
          <w:p w14:paraId="6DD95969" w14:textId="77777777" w:rsidR="00F60723" w:rsidRDefault="00F60723" w:rsidP="00A05599">
            <w:pPr>
              <w:spacing w:line="360" w:lineRule="auto"/>
              <w:jc w:val="both"/>
              <w:rPr>
                <w:rFonts w:ascii="Arial" w:hAnsi="Arial" w:cs="Arial"/>
              </w:rPr>
            </w:pPr>
          </w:p>
        </w:tc>
        <w:tc>
          <w:tcPr>
            <w:tcW w:w="1139" w:type="dxa"/>
            <w:gridSpan w:val="2"/>
            <w:tcBorders>
              <w:top w:val="nil"/>
              <w:left w:val="nil"/>
              <w:bottom w:val="nil"/>
              <w:right w:val="nil"/>
            </w:tcBorders>
          </w:tcPr>
          <w:p w14:paraId="070C3D83" w14:textId="766504FD" w:rsidR="00F60723" w:rsidRDefault="00F60723" w:rsidP="00A05599">
            <w:pPr>
              <w:spacing w:line="360" w:lineRule="auto"/>
              <w:jc w:val="both"/>
              <w:rPr>
                <w:rFonts w:ascii="Arial" w:hAnsi="Arial" w:cs="Arial"/>
              </w:rPr>
            </w:pPr>
            <w:r>
              <w:rPr>
                <w:rFonts w:ascii="Arial" w:hAnsi="Arial" w:cs="Arial"/>
              </w:rPr>
              <w:t>1</w:t>
            </w:r>
            <w:r w:rsidR="000139BB">
              <w:rPr>
                <w:rFonts w:ascii="Arial" w:hAnsi="Arial" w:cs="Arial"/>
              </w:rPr>
              <w:t>2</w:t>
            </w:r>
            <w:r>
              <w:rPr>
                <w:rFonts w:ascii="Arial" w:hAnsi="Arial" w:cs="Arial"/>
              </w:rPr>
              <w:t>.1.1.1</w:t>
            </w:r>
          </w:p>
        </w:tc>
        <w:tc>
          <w:tcPr>
            <w:tcW w:w="6748" w:type="dxa"/>
            <w:gridSpan w:val="2"/>
            <w:tcBorders>
              <w:top w:val="nil"/>
              <w:left w:val="nil"/>
              <w:bottom w:val="nil"/>
              <w:right w:val="nil"/>
            </w:tcBorders>
          </w:tcPr>
          <w:p w14:paraId="4647F267" w14:textId="3C36F1D7" w:rsidR="00F60723" w:rsidRDefault="00F60723" w:rsidP="00A05599">
            <w:pPr>
              <w:spacing w:line="360" w:lineRule="auto"/>
              <w:jc w:val="both"/>
              <w:rPr>
                <w:rFonts w:ascii="Arial" w:hAnsi="Arial" w:cs="Arial"/>
              </w:rPr>
            </w:pPr>
            <w:r w:rsidRPr="00F60723">
              <w:rPr>
                <w:rFonts w:ascii="Arial" w:hAnsi="Arial" w:cs="Arial"/>
                <w:b/>
              </w:rPr>
              <w:t>C</w:t>
            </w:r>
            <w:r w:rsidRPr="00F60723">
              <w:rPr>
                <w:rFonts w:ascii="Arial" w:hAnsi="Arial" w:cs="Arial"/>
                <w:b/>
                <w:bCs/>
              </w:rPr>
              <w:t xml:space="preserve">onstitutional institutions </w:t>
            </w:r>
            <w:r w:rsidRPr="00F60723">
              <w:rPr>
                <w:rFonts w:ascii="Arial" w:hAnsi="Arial" w:cs="Arial"/>
              </w:rPr>
              <w:t xml:space="preserve">may only contract in consultants after a gap analysis has confirmed that the constitutional institution concerned does not have the requisite skills or resources in its fulltime employ to perform the assignment in question. Based on a business case, the appointment of consultants may only be approved by the accounting officer. </w:t>
            </w:r>
          </w:p>
        </w:tc>
      </w:tr>
      <w:tr w:rsidR="00F60723" w14:paraId="318321AE" w14:textId="77777777" w:rsidTr="00044B02">
        <w:tc>
          <w:tcPr>
            <w:tcW w:w="1129" w:type="dxa"/>
            <w:tcBorders>
              <w:top w:val="nil"/>
              <w:left w:val="nil"/>
              <w:bottom w:val="nil"/>
              <w:right w:val="nil"/>
            </w:tcBorders>
          </w:tcPr>
          <w:p w14:paraId="5F742B88" w14:textId="77777777" w:rsidR="00F60723" w:rsidRDefault="00F60723" w:rsidP="00A05599">
            <w:pPr>
              <w:spacing w:line="360" w:lineRule="auto"/>
              <w:jc w:val="both"/>
              <w:rPr>
                <w:rFonts w:ascii="Arial" w:hAnsi="Arial" w:cs="Arial"/>
              </w:rPr>
            </w:pPr>
          </w:p>
        </w:tc>
        <w:tc>
          <w:tcPr>
            <w:tcW w:w="1139" w:type="dxa"/>
            <w:gridSpan w:val="2"/>
            <w:tcBorders>
              <w:top w:val="nil"/>
              <w:left w:val="nil"/>
              <w:bottom w:val="nil"/>
              <w:right w:val="nil"/>
            </w:tcBorders>
          </w:tcPr>
          <w:p w14:paraId="56704383" w14:textId="77777777" w:rsidR="00F60723" w:rsidRDefault="00F60723" w:rsidP="00A05599">
            <w:pPr>
              <w:spacing w:line="360" w:lineRule="auto"/>
              <w:jc w:val="both"/>
              <w:rPr>
                <w:rFonts w:ascii="Arial" w:hAnsi="Arial" w:cs="Arial"/>
              </w:rPr>
            </w:pPr>
          </w:p>
        </w:tc>
        <w:tc>
          <w:tcPr>
            <w:tcW w:w="6748" w:type="dxa"/>
            <w:gridSpan w:val="2"/>
            <w:tcBorders>
              <w:top w:val="nil"/>
              <w:left w:val="nil"/>
              <w:bottom w:val="nil"/>
              <w:right w:val="nil"/>
            </w:tcBorders>
          </w:tcPr>
          <w:p w14:paraId="06B6E530" w14:textId="047D4FEF" w:rsidR="00F60723" w:rsidRDefault="00F60723" w:rsidP="00A05599">
            <w:pPr>
              <w:spacing w:line="360" w:lineRule="auto"/>
              <w:jc w:val="both"/>
              <w:rPr>
                <w:rFonts w:ascii="Arial" w:hAnsi="Arial" w:cs="Arial"/>
              </w:rPr>
            </w:pPr>
          </w:p>
        </w:tc>
      </w:tr>
      <w:tr w:rsidR="000139BB" w14:paraId="0CD12C18" w14:textId="77777777" w:rsidTr="00044B02">
        <w:tc>
          <w:tcPr>
            <w:tcW w:w="1129" w:type="dxa"/>
            <w:tcBorders>
              <w:top w:val="nil"/>
              <w:left w:val="nil"/>
              <w:bottom w:val="nil"/>
              <w:right w:val="nil"/>
            </w:tcBorders>
          </w:tcPr>
          <w:p w14:paraId="178478B9" w14:textId="77777777" w:rsidR="000139BB" w:rsidRDefault="000139BB" w:rsidP="00A05599">
            <w:pPr>
              <w:spacing w:line="360" w:lineRule="auto"/>
              <w:jc w:val="both"/>
              <w:rPr>
                <w:rFonts w:ascii="Arial" w:hAnsi="Arial" w:cs="Arial"/>
              </w:rPr>
            </w:pPr>
          </w:p>
        </w:tc>
        <w:tc>
          <w:tcPr>
            <w:tcW w:w="1139" w:type="dxa"/>
            <w:gridSpan w:val="2"/>
            <w:tcBorders>
              <w:top w:val="nil"/>
              <w:left w:val="nil"/>
              <w:bottom w:val="nil"/>
              <w:right w:val="nil"/>
            </w:tcBorders>
          </w:tcPr>
          <w:p w14:paraId="50180AFA" w14:textId="77777777" w:rsidR="000139BB" w:rsidRDefault="000139BB" w:rsidP="00A05599">
            <w:pPr>
              <w:spacing w:line="360" w:lineRule="auto"/>
              <w:jc w:val="both"/>
              <w:rPr>
                <w:rFonts w:ascii="Arial" w:hAnsi="Arial" w:cs="Arial"/>
              </w:rPr>
            </w:pPr>
          </w:p>
        </w:tc>
        <w:tc>
          <w:tcPr>
            <w:tcW w:w="6748" w:type="dxa"/>
            <w:gridSpan w:val="2"/>
            <w:tcBorders>
              <w:top w:val="nil"/>
              <w:left w:val="nil"/>
              <w:bottom w:val="nil"/>
              <w:right w:val="nil"/>
            </w:tcBorders>
          </w:tcPr>
          <w:p w14:paraId="4569F462" w14:textId="77777777" w:rsidR="000139BB" w:rsidRDefault="000139BB" w:rsidP="00A05599">
            <w:pPr>
              <w:spacing w:line="360" w:lineRule="auto"/>
              <w:jc w:val="both"/>
              <w:rPr>
                <w:rFonts w:ascii="Arial" w:hAnsi="Arial" w:cs="Arial"/>
              </w:rPr>
            </w:pPr>
          </w:p>
        </w:tc>
      </w:tr>
      <w:tr w:rsidR="00F60723" w14:paraId="2D921EF3" w14:textId="77777777" w:rsidTr="00044B02">
        <w:tc>
          <w:tcPr>
            <w:tcW w:w="1129" w:type="dxa"/>
            <w:tcBorders>
              <w:top w:val="nil"/>
              <w:left w:val="nil"/>
              <w:bottom w:val="nil"/>
              <w:right w:val="nil"/>
            </w:tcBorders>
          </w:tcPr>
          <w:p w14:paraId="4486A901" w14:textId="77777777" w:rsidR="00F60723" w:rsidRDefault="00F60723" w:rsidP="00A05599">
            <w:pPr>
              <w:spacing w:line="360" w:lineRule="auto"/>
              <w:jc w:val="both"/>
              <w:rPr>
                <w:rFonts w:ascii="Arial" w:hAnsi="Arial" w:cs="Arial"/>
              </w:rPr>
            </w:pPr>
          </w:p>
        </w:tc>
        <w:tc>
          <w:tcPr>
            <w:tcW w:w="1139" w:type="dxa"/>
            <w:gridSpan w:val="2"/>
            <w:tcBorders>
              <w:top w:val="nil"/>
              <w:left w:val="nil"/>
              <w:bottom w:val="nil"/>
              <w:right w:val="nil"/>
            </w:tcBorders>
          </w:tcPr>
          <w:p w14:paraId="1A59DCEE" w14:textId="64DE7F85" w:rsidR="00F60723" w:rsidRDefault="00F60723" w:rsidP="00A05599">
            <w:pPr>
              <w:spacing w:line="360" w:lineRule="auto"/>
              <w:jc w:val="both"/>
              <w:rPr>
                <w:rFonts w:ascii="Arial" w:hAnsi="Arial" w:cs="Arial"/>
              </w:rPr>
            </w:pPr>
            <w:r>
              <w:rPr>
                <w:rFonts w:ascii="Arial" w:hAnsi="Arial" w:cs="Arial"/>
              </w:rPr>
              <w:t>1</w:t>
            </w:r>
            <w:r w:rsidR="000139BB">
              <w:rPr>
                <w:rFonts w:ascii="Arial" w:hAnsi="Arial" w:cs="Arial"/>
              </w:rPr>
              <w:t>2</w:t>
            </w:r>
            <w:r>
              <w:rPr>
                <w:rFonts w:ascii="Arial" w:hAnsi="Arial" w:cs="Arial"/>
              </w:rPr>
              <w:t>.1.1.2</w:t>
            </w:r>
          </w:p>
        </w:tc>
        <w:tc>
          <w:tcPr>
            <w:tcW w:w="6748" w:type="dxa"/>
            <w:gridSpan w:val="2"/>
            <w:tcBorders>
              <w:top w:val="nil"/>
              <w:left w:val="nil"/>
              <w:bottom w:val="nil"/>
              <w:right w:val="nil"/>
            </w:tcBorders>
          </w:tcPr>
          <w:p w14:paraId="7D0E6DAA" w14:textId="5B861E83" w:rsidR="00F60723" w:rsidRDefault="00044B02" w:rsidP="00A05599">
            <w:pPr>
              <w:spacing w:line="360" w:lineRule="auto"/>
              <w:jc w:val="both"/>
              <w:rPr>
                <w:rFonts w:ascii="Arial" w:hAnsi="Arial" w:cs="Arial"/>
              </w:rPr>
            </w:pPr>
            <w:r w:rsidRPr="00044B02">
              <w:rPr>
                <w:rFonts w:ascii="Arial" w:hAnsi="Arial" w:cs="Arial"/>
              </w:rPr>
              <w:t>Consultants may only be remunerated at the rates: -</w:t>
            </w:r>
          </w:p>
        </w:tc>
      </w:tr>
      <w:tr w:rsidR="00F60723" w14:paraId="7342D325" w14:textId="77777777" w:rsidTr="00044B02">
        <w:tc>
          <w:tcPr>
            <w:tcW w:w="1129" w:type="dxa"/>
            <w:tcBorders>
              <w:top w:val="nil"/>
              <w:left w:val="nil"/>
              <w:bottom w:val="nil"/>
              <w:right w:val="nil"/>
            </w:tcBorders>
          </w:tcPr>
          <w:p w14:paraId="7F9254BC" w14:textId="77777777" w:rsidR="00F60723" w:rsidRDefault="00F60723" w:rsidP="00A05599">
            <w:pPr>
              <w:spacing w:line="360" w:lineRule="auto"/>
              <w:jc w:val="both"/>
              <w:rPr>
                <w:rFonts w:ascii="Arial" w:hAnsi="Arial" w:cs="Arial"/>
              </w:rPr>
            </w:pPr>
          </w:p>
        </w:tc>
        <w:tc>
          <w:tcPr>
            <w:tcW w:w="1139" w:type="dxa"/>
            <w:gridSpan w:val="2"/>
            <w:tcBorders>
              <w:top w:val="nil"/>
              <w:left w:val="nil"/>
              <w:bottom w:val="nil"/>
              <w:right w:val="nil"/>
            </w:tcBorders>
          </w:tcPr>
          <w:p w14:paraId="6883ADAE" w14:textId="77777777" w:rsidR="00F60723" w:rsidRDefault="00F60723" w:rsidP="00A05599">
            <w:pPr>
              <w:spacing w:line="360" w:lineRule="auto"/>
              <w:jc w:val="both"/>
              <w:rPr>
                <w:rFonts w:ascii="Arial" w:hAnsi="Arial" w:cs="Arial"/>
              </w:rPr>
            </w:pPr>
          </w:p>
        </w:tc>
        <w:tc>
          <w:tcPr>
            <w:tcW w:w="6748" w:type="dxa"/>
            <w:gridSpan w:val="2"/>
            <w:tcBorders>
              <w:top w:val="nil"/>
              <w:left w:val="nil"/>
              <w:bottom w:val="nil"/>
              <w:right w:val="nil"/>
            </w:tcBorders>
          </w:tcPr>
          <w:p w14:paraId="2BC9AEC7" w14:textId="629E287A" w:rsidR="00F60723" w:rsidRDefault="00F60723" w:rsidP="00A05599">
            <w:pPr>
              <w:spacing w:line="360" w:lineRule="auto"/>
              <w:jc w:val="both"/>
              <w:rPr>
                <w:rFonts w:ascii="Arial" w:hAnsi="Arial" w:cs="Arial"/>
              </w:rPr>
            </w:pPr>
          </w:p>
        </w:tc>
      </w:tr>
      <w:tr w:rsidR="00044B02" w14:paraId="5474533B" w14:textId="77777777" w:rsidTr="00044B02">
        <w:tc>
          <w:tcPr>
            <w:tcW w:w="1129" w:type="dxa"/>
            <w:tcBorders>
              <w:top w:val="nil"/>
              <w:left w:val="nil"/>
              <w:bottom w:val="nil"/>
              <w:right w:val="nil"/>
            </w:tcBorders>
          </w:tcPr>
          <w:p w14:paraId="30078C4C" w14:textId="77777777" w:rsidR="00044B02" w:rsidRDefault="00044B02" w:rsidP="00A05599">
            <w:pPr>
              <w:spacing w:line="360" w:lineRule="auto"/>
              <w:jc w:val="both"/>
              <w:rPr>
                <w:rFonts w:ascii="Arial" w:hAnsi="Arial" w:cs="Arial"/>
              </w:rPr>
            </w:pPr>
          </w:p>
        </w:tc>
        <w:tc>
          <w:tcPr>
            <w:tcW w:w="1139" w:type="dxa"/>
            <w:gridSpan w:val="2"/>
            <w:tcBorders>
              <w:top w:val="nil"/>
              <w:left w:val="nil"/>
              <w:bottom w:val="nil"/>
              <w:right w:val="nil"/>
            </w:tcBorders>
          </w:tcPr>
          <w:p w14:paraId="2C9E1C26" w14:textId="77777777" w:rsidR="00044B02" w:rsidRDefault="00044B02" w:rsidP="00A05599">
            <w:pPr>
              <w:spacing w:line="360" w:lineRule="auto"/>
              <w:jc w:val="both"/>
              <w:rPr>
                <w:rFonts w:ascii="Arial" w:hAnsi="Arial" w:cs="Arial"/>
              </w:rPr>
            </w:pPr>
          </w:p>
        </w:tc>
        <w:tc>
          <w:tcPr>
            <w:tcW w:w="851" w:type="dxa"/>
            <w:tcBorders>
              <w:top w:val="nil"/>
              <w:left w:val="nil"/>
              <w:bottom w:val="nil"/>
              <w:right w:val="nil"/>
            </w:tcBorders>
          </w:tcPr>
          <w:p w14:paraId="13CFEDE5" w14:textId="0237C1CB" w:rsidR="00044B02" w:rsidRDefault="00044B02" w:rsidP="00A05599">
            <w:pPr>
              <w:spacing w:line="360" w:lineRule="auto"/>
              <w:jc w:val="both"/>
              <w:rPr>
                <w:rFonts w:ascii="Arial" w:hAnsi="Arial" w:cs="Arial"/>
              </w:rPr>
            </w:pPr>
            <w:r>
              <w:rPr>
                <w:rFonts w:ascii="Arial" w:hAnsi="Arial" w:cs="Arial"/>
              </w:rPr>
              <w:t>a.</w:t>
            </w:r>
          </w:p>
        </w:tc>
        <w:tc>
          <w:tcPr>
            <w:tcW w:w="5897" w:type="dxa"/>
            <w:tcBorders>
              <w:top w:val="nil"/>
              <w:left w:val="nil"/>
              <w:bottom w:val="nil"/>
              <w:right w:val="nil"/>
            </w:tcBorders>
          </w:tcPr>
          <w:p w14:paraId="48AA9DCB" w14:textId="017460B3" w:rsidR="00044B02" w:rsidRDefault="00044B02" w:rsidP="00A05599">
            <w:pPr>
              <w:spacing w:line="360" w:lineRule="auto"/>
              <w:jc w:val="both"/>
              <w:rPr>
                <w:rFonts w:ascii="Arial" w:hAnsi="Arial" w:cs="Arial"/>
              </w:rPr>
            </w:pPr>
            <w:r w:rsidRPr="00044B02">
              <w:rPr>
                <w:rFonts w:ascii="Arial" w:hAnsi="Arial" w:cs="Arial"/>
              </w:rPr>
              <w:t>Determined in the “Guideline for fees”, issued by the South African Institute of Chartered Accountants (SAICA);</w:t>
            </w:r>
          </w:p>
        </w:tc>
      </w:tr>
      <w:tr w:rsidR="00044B02" w14:paraId="18CD34D6" w14:textId="77777777" w:rsidTr="00044B02">
        <w:tc>
          <w:tcPr>
            <w:tcW w:w="1129" w:type="dxa"/>
            <w:tcBorders>
              <w:top w:val="nil"/>
              <w:left w:val="nil"/>
              <w:bottom w:val="nil"/>
              <w:right w:val="nil"/>
            </w:tcBorders>
          </w:tcPr>
          <w:p w14:paraId="279AFA0A" w14:textId="77777777" w:rsidR="00044B02" w:rsidRDefault="00044B02" w:rsidP="00A05599">
            <w:pPr>
              <w:spacing w:line="360" w:lineRule="auto"/>
              <w:jc w:val="both"/>
              <w:rPr>
                <w:rFonts w:ascii="Arial" w:hAnsi="Arial" w:cs="Arial"/>
              </w:rPr>
            </w:pPr>
          </w:p>
        </w:tc>
        <w:tc>
          <w:tcPr>
            <w:tcW w:w="1139" w:type="dxa"/>
            <w:gridSpan w:val="2"/>
            <w:tcBorders>
              <w:top w:val="nil"/>
              <w:left w:val="nil"/>
              <w:bottom w:val="nil"/>
              <w:right w:val="nil"/>
            </w:tcBorders>
          </w:tcPr>
          <w:p w14:paraId="7F771224" w14:textId="77777777" w:rsidR="00044B02" w:rsidRDefault="00044B02" w:rsidP="00A05599">
            <w:pPr>
              <w:spacing w:line="360" w:lineRule="auto"/>
              <w:jc w:val="both"/>
              <w:rPr>
                <w:rFonts w:ascii="Arial" w:hAnsi="Arial" w:cs="Arial"/>
              </w:rPr>
            </w:pPr>
          </w:p>
        </w:tc>
        <w:tc>
          <w:tcPr>
            <w:tcW w:w="851" w:type="dxa"/>
            <w:tcBorders>
              <w:top w:val="nil"/>
              <w:left w:val="nil"/>
              <w:bottom w:val="nil"/>
              <w:right w:val="nil"/>
            </w:tcBorders>
          </w:tcPr>
          <w:p w14:paraId="37A81D66" w14:textId="3F96E910" w:rsidR="00044B02" w:rsidRDefault="00044B02" w:rsidP="00A05599">
            <w:pPr>
              <w:spacing w:line="360" w:lineRule="auto"/>
              <w:jc w:val="both"/>
              <w:rPr>
                <w:rFonts w:ascii="Arial" w:hAnsi="Arial" w:cs="Arial"/>
              </w:rPr>
            </w:pPr>
            <w:r>
              <w:rPr>
                <w:rFonts w:ascii="Arial" w:hAnsi="Arial" w:cs="Arial"/>
              </w:rPr>
              <w:t>b.</w:t>
            </w:r>
          </w:p>
        </w:tc>
        <w:tc>
          <w:tcPr>
            <w:tcW w:w="5897" w:type="dxa"/>
            <w:tcBorders>
              <w:top w:val="nil"/>
              <w:left w:val="nil"/>
              <w:bottom w:val="nil"/>
              <w:right w:val="nil"/>
            </w:tcBorders>
          </w:tcPr>
          <w:p w14:paraId="15FFFE58" w14:textId="2EFB7D70" w:rsidR="00044B02" w:rsidRDefault="00044B02" w:rsidP="00A05599">
            <w:pPr>
              <w:spacing w:line="360" w:lineRule="auto"/>
              <w:jc w:val="both"/>
              <w:rPr>
                <w:rFonts w:ascii="Arial" w:hAnsi="Arial" w:cs="Arial"/>
              </w:rPr>
            </w:pPr>
            <w:r w:rsidRPr="00044B02">
              <w:rPr>
                <w:rFonts w:ascii="Arial" w:hAnsi="Arial" w:cs="Arial"/>
              </w:rPr>
              <w:t>Set out in the “Guide on Hourly Fee Rates for Consultants”, by the Department of Public Service and Administration (DPSA), or</w:t>
            </w:r>
          </w:p>
        </w:tc>
      </w:tr>
      <w:tr w:rsidR="00044B02" w14:paraId="3EE32DD0" w14:textId="77777777" w:rsidTr="00044B02">
        <w:tc>
          <w:tcPr>
            <w:tcW w:w="1129" w:type="dxa"/>
            <w:tcBorders>
              <w:top w:val="nil"/>
              <w:left w:val="nil"/>
              <w:bottom w:val="nil"/>
              <w:right w:val="nil"/>
            </w:tcBorders>
          </w:tcPr>
          <w:p w14:paraId="723FE2DA" w14:textId="77777777" w:rsidR="00044B02" w:rsidRDefault="00044B02" w:rsidP="00A05599">
            <w:pPr>
              <w:spacing w:line="360" w:lineRule="auto"/>
              <w:jc w:val="both"/>
              <w:rPr>
                <w:rFonts w:ascii="Arial" w:hAnsi="Arial" w:cs="Arial"/>
              </w:rPr>
            </w:pPr>
          </w:p>
        </w:tc>
        <w:tc>
          <w:tcPr>
            <w:tcW w:w="1139" w:type="dxa"/>
            <w:gridSpan w:val="2"/>
            <w:tcBorders>
              <w:top w:val="nil"/>
              <w:left w:val="nil"/>
              <w:bottom w:val="nil"/>
              <w:right w:val="nil"/>
            </w:tcBorders>
          </w:tcPr>
          <w:p w14:paraId="17EEC553" w14:textId="77777777" w:rsidR="00044B02" w:rsidRDefault="00044B02" w:rsidP="00A05599">
            <w:pPr>
              <w:spacing w:line="360" w:lineRule="auto"/>
              <w:jc w:val="both"/>
              <w:rPr>
                <w:rFonts w:ascii="Arial" w:hAnsi="Arial" w:cs="Arial"/>
              </w:rPr>
            </w:pPr>
          </w:p>
        </w:tc>
        <w:tc>
          <w:tcPr>
            <w:tcW w:w="851" w:type="dxa"/>
            <w:tcBorders>
              <w:top w:val="nil"/>
              <w:left w:val="nil"/>
              <w:bottom w:val="nil"/>
              <w:right w:val="nil"/>
            </w:tcBorders>
          </w:tcPr>
          <w:p w14:paraId="05F319F9" w14:textId="62ED3C6E" w:rsidR="00044B02" w:rsidRDefault="00044B02" w:rsidP="00A05599">
            <w:pPr>
              <w:spacing w:line="360" w:lineRule="auto"/>
              <w:jc w:val="both"/>
              <w:rPr>
                <w:rFonts w:ascii="Arial" w:hAnsi="Arial" w:cs="Arial"/>
              </w:rPr>
            </w:pPr>
            <w:r>
              <w:rPr>
                <w:rFonts w:ascii="Arial" w:hAnsi="Arial" w:cs="Arial"/>
              </w:rPr>
              <w:t>c.</w:t>
            </w:r>
          </w:p>
        </w:tc>
        <w:tc>
          <w:tcPr>
            <w:tcW w:w="5897" w:type="dxa"/>
            <w:tcBorders>
              <w:top w:val="nil"/>
              <w:left w:val="nil"/>
              <w:bottom w:val="nil"/>
              <w:right w:val="nil"/>
            </w:tcBorders>
          </w:tcPr>
          <w:p w14:paraId="3E14CC02" w14:textId="23C14C4A" w:rsidR="00044B02" w:rsidRDefault="00044B02" w:rsidP="00A05599">
            <w:pPr>
              <w:spacing w:line="360" w:lineRule="auto"/>
              <w:jc w:val="both"/>
              <w:rPr>
                <w:rFonts w:ascii="Arial" w:hAnsi="Arial" w:cs="Arial"/>
              </w:rPr>
            </w:pPr>
            <w:r w:rsidRPr="00044B02">
              <w:rPr>
                <w:rFonts w:ascii="Arial" w:hAnsi="Arial" w:cs="Arial"/>
              </w:rPr>
              <w:t>Prescribed by the body regulating the profession of the consultant.</w:t>
            </w:r>
          </w:p>
        </w:tc>
      </w:tr>
      <w:tr w:rsidR="00044B02" w14:paraId="6DAC2678" w14:textId="77777777" w:rsidTr="00044B02">
        <w:tc>
          <w:tcPr>
            <w:tcW w:w="1129" w:type="dxa"/>
            <w:tcBorders>
              <w:top w:val="nil"/>
              <w:left w:val="nil"/>
              <w:bottom w:val="nil"/>
              <w:right w:val="nil"/>
            </w:tcBorders>
          </w:tcPr>
          <w:p w14:paraId="6E3CF4DD" w14:textId="77777777" w:rsidR="00044B02" w:rsidRDefault="00044B02" w:rsidP="00A05599">
            <w:pPr>
              <w:spacing w:line="360" w:lineRule="auto"/>
              <w:jc w:val="both"/>
              <w:rPr>
                <w:rFonts w:ascii="Arial" w:hAnsi="Arial" w:cs="Arial"/>
              </w:rPr>
            </w:pPr>
          </w:p>
        </w:tc>
        <w:tc>
          <w:tcPr>
            <w:tcW w:w="1139" w:type="dxa"/>
            <w:gridSpan w:val="2"/>
            <w:tcBorders>
              <w:top w:val="nil"/>
              <w:left w:val="nil"/>
              <w:bottom w:val="nil"/>
              <w:right w:val="nil"/>
            </w:tcBorders>
          </w:tcPr>
          <w:p w14:paraId="338AAC29" w14:textId="77777777" w:rsidR="00044B02" w:rsidRDefault="00044B02" w:rsidP="00A05599">
            <w:pPr>
              <w:spacing w:line="360" w:lineRule="auto"/>
              <w:jc w:val="both"/>
              <w:rPr>
                <w:rFonts w:ascii="Arial" w:hAnsi="Arial" w:cs="Arial"/>
              </w:rPr>
            </w:pPr>
          </w:p>
        </w:tc>
        <w:tc>
          <w:tcPr>
            <w:tcW w:w="6748" w:type="dxa"/>
            <w:gridSpan w:val="2"/>
            <w:tcBorders>
              <w:top w:val="nil"/>
              <w:left w:val="nil"/>
              <w:bottom w:val="nil"/>
              <w:right w:val="nil"/>
            </w:tcBorders>
          </w:tcPr>
          <w:p w14:paraId="69FB6DB2" w14:textId="77777777" w:rsidR="00044B02" w:rsidRDefault="00044B02" w:rsidP="00A05599">
            <w:pPr>
              <w:spacing w:line="360" w:lineRule="auto"/>
              <w:jc w:val="both"/>
              <w:rPr>
                <w:rFonts w:ascii="Arial" w:hAnsi="Arial" w:cs="Arial"/>
              </w:rPr>
            </w:pPr>
          </w:p>
        </w:tc>
      </w:tr>
      <w:tr w:rsidR="00F60723" w14:paraId="7C2E6156" w14:textId="77777777" w:rsidTr="00044B02">
        <w:tc>
          <w:tcPr>
            <w:tcW w:w="1129" w:type="dxa"/>
            <w:tcBorders>
              <w:top w:val="nil"/>
              <w:left w:val="nil"/>
              <w:bottom w:val="nil"/>
              <w:right w:val="nil"/>
            </w:tcBorders>
          </w:tcPr>
          <w:p w14:paraId="3D934D74" w14:textId="77777777" w:rsidR="00F60723" w:rsidRDefault="00F60723" w:rsidP="00A05599">
            <w:pPr>
              <w:spacing w:line="360" w:lineRule="auto"/>
              <w:jc w:val="both"/>
              <w:rPr>
                <w:rFonts w:ascii="Arial" w:hAnsi="Arial" w:cs="Arial"/>
              </w:rPr>
            </w:pPr>
          </w:p>
        </w:tc>
        <w:tc>
          <w:tcPr>
            <w:tcW w:w="1139" w:type="dxa"/>
            <w:gridSpan w:val="2"/>
            <w:tcBorders>
              <w:top w:val="nil"/>
              <w:left w:val="nil"/>
              <w:bottom w:val="nil"/>
              <w:right w:val="nil"/>
            </w:tcBorders>
          </w:tcPr>
          <w:p w14:paraId="52C4CA9F" w14:textId="37D5B5D3" w:rsidR="00F60723" w:rsidRDefault="00F60723" w:rsidP="00A05599">
            <w:pPr>
              <w:spacing w:line="360" w:lineRule="auto"/>
              <w:jc w:val="both"/>
              <w:rPr>
                <w:rFonts w:ascii="Arial" w:hAnsi="Arial" w:cs="Arial"/>
              </w:rPr>
            </w:pPr>
            <w:r>
              <w:rPr>
                <w:rFonts w:ascii="Arial" w:hAnsi="Arial" w:cs="Arial"/>
              </w:rPr>
              <w:t>1</w:t>
            </w:r>
            <w:r w:rsidR="000139BB">
              <w:rPr>
                <w:rFonts w:ascii="Arial" w:hAnsi="Arial" w:cs="Arial"/>
              </w:rPr>
              <w:t>2</w:t>
            </w:r>
            <w:r>
              <w:rPr>
                <w:rFonts w:ascii="Arial" w:hAnsi="Arial" w:cs="Arial"/>
              </w:rPr>
              <w:t>.1.1.3</w:t>
            </w:r>
          </w:p>
        </w:tc>
        <w:tc>
          <w:tcPr>
            <w:tcW w:w="6748" w:type="dxa"/>
            <w:gridSpan w:val="2"/>
            <w:tcBorders>
              <w:top w:val="nil"/>
              <w:left w:val="nil"/>
              <w:bottom w:val="nil"/>
              <w:right w:val="nil"/>
            </w:tcBorders>
          </w:tcPr>
          <w:p w14:paraId="570F2C96" w14:textId="3CFEF10A" w:rsidR="00F60723" w:rsidRDefault="00044B02" w:rsidP="00A05599">
            <w:pPr>
              <w:spacing w:line="360" w:lineRule="auto"/>
              <w:jc w:val="both"/>
              <w:rPr>
                <w:rFonts w:ascii="Arial" w:hAnsi="Arial" w:cs="Arial"/>
              </w:rPr>
            </w:pPr>
            <w:r w:rsidRPr="00044B02">
              <w:rPr>
                <w:rFonts w:ascii="Arial" w:hAnsi="Arial" w:cs="Arial"/>
              </w:rPr>
              <w:t xml:space="preserve">Hotel accommodation and related costs in respect of consultants may not exceed the amount of </w:t>
            </w:r>
            <w:del w:id="0" w:author="Helene Jacobs" w:date="2019-06-11T10:07:00Z">
              <w:r w:rsidRPr="005E616A" w:rsidDel="005E616A">
                <w:rPr>
                  <w:rFonts w:ascii="Arial" w:hAnsi="Arial" w:cs="Arial"/>
                  <w:strike/>
                  <w:rPrChange w:id="1" w:author="Helene Jacobs" w:date="2019-06-11T10:07:00Z">
                    <w:rPr>
                      <w:rFonts w:ascii="Arial" w:hAnsi="Arial" w:cs="Arial"/>
                    </w:rPr>
                  </w:rPrChange>
                </w:rPr>
                <w:delText>R1</w:delText>
              </w:r>
            </w:del>
            <w:ins w:id="2" w:author="Ursula Baartman" w:date="2019-05-23T09:51:00Z">
              <w:del w:id="3" w:author="Helene Jacobs" w:date="2019-06-11T10:07:00Z">
                <w:r w:rsidR="00C52207" w:rsidRPr="005E616A" w:rsidDel="005E616A">
                  <w:rPr>
                    <w:rFonts w:ascii="Arial" w:hAnsi="Arial" w:cs="Arial"/>
                    <w:strike/>
                    <w:rPrChange w:id="4" w:author="Helene Jacobs" w:date="2019-06-11T10:07:00Z">
                      <w:rPr>
                        <w:rFonts w:ascii="Arial" w:hAnsi="Arial" w:cs="Arial"/>
                        <w:strike/>
                        <w:color w:val="FF0000"/>
                      </w:rPr>
                    </w:rPrChange>
                  </w:rPr>
                  <w:delText> 3</w:delText>
                </w:r>
              </w:del>
            </w:ins>
            <w:ins w:id="5" w:author="Ursula Baartman" w:date="2019-05-23T09:47:00Z">
              <w:del w:id="6" w:author="Helene Jacobs" w:date="2019-06-11T10:07:00Z">
                <w:r w:rsidR="00B34C27" w:rsidRPr="005E616A" w:rsidDel="005E616A">
                  <w:rPr>
                    <w:rFonts w:ascii="Arial" w:hAnsi="Arial" w:cs="Arial"/>
                    <w:strike/>
                    <w:rPrChange w:id="7" w:author="Helene Jacobs" w:date="2019-06-11T10:07:00Z">
                      <w:rPr>
                        <w:rFonts w:ascii="Arial" w:hAnsi="Arial" w:cs="Arial"/>
                      </w:rPr>
                    </w:rPrChange>
                  </w:rPr>
                  <w:delText>00</w:delText>
                </w:r>
              </w:del>
            </w:ins>
            <w:ins w:id="8" w:author="Ursula Baartman" w:date="2019-05-23T09:51:00Z">
              <w:del w:id="9" w:author="Helene Jacobs" w:date="2019-06-11T10:07:00Z">
                <w:r w:rsidR="00C52207" w:rsidRPr="005E616A" w:rsidDel="005E616A">
                  <w:rPr>
                    <w:rFonts w:ascii="Arial" w:hAnsi="Arial" w:cs="Arial"/>
                  </w:rPr>
                  <w:delText xml:space="preserve"> </w:delText>
                </w:r>
              </w:del>
              <w:r w:rsidR="00C52207" w:rsidRPr="005E616A">
                <w:rPr>
                  <w:rFonts w:ascii="Arial" w:hAnsi="Arial" w:cs="Arial"/>
                  <w:rPrChange w:id="10" w:author="Helene Jacobs" w:date="2019-06-11T10:07:00Z">
                    <w:rPr>
                      <w:rFonts w:ascii="Arial" w:hAnsi="Arial" w:cs="Arial"/>
                      <w:color w:val="FF0000"/>
                    </w:rPr>
                  </w:rPrChange>
                </w:rPr>
                <w:t>R 1 000</w:t>
              </w:r>
            </w:ins>
            <w:del w:id="11" w:author="Ursula Baartman" w:date="2019-05-23T09:47:00Z">
              <w:r w:rsidRPr="00044B02" w:rsidDel="00B34C27">
                <w:rPr>
                  <w:rFonts w:ascii="Arial" w:hAnsi="Arial" w:cs="Arial"/>
                </w:rPr>
                <w:delText>300</w:delText>
              </w:r>
            </w:del>
            <w:r w:rsidRPr="00044B02">
              <w:rPr>
                <w:rFonts w:ascii="Arial" w:hAnsi="Arial" w:cs="Arial"/>
              </w:rPr>
              <w:t xml:space="preserve"> per night per person (including dinner, breakfast and parking). National Treasury may periodically review this amount. Air Travel must be restricted to economy class and claims for kilometres may not exceed the rates approved by the Automobile Association of South Africa (AA SA).</w:t>
            </w:r>
          </w:p>
        </w:tc>
      </w:tr>
      <w:tr w:rsidR="00F60723" w14:paraId="3BFA63A9" w14:textId="77777777" w:rsidTr="00044B02">
        <w:tc>
          <w:tcPr>
            <w:tcW w:w="1129" w:type="dxa"/>
            <w:tcBorders>
              <w:top w:val="nil"/>
              <w:left w:val="nil"/>
              <w:bottom w:val="nil"/>
              <w:right w:val="nil"/>
            </w:tcBorders>
          </w:tcPr>
          <w:p w14:paraId="1094332A" w14:textId="77777777" w:rsidR="00F60723" w:rsidRDefault="00F60723" w:rsidP="00A05599">
            <w:pPr>
              <w:spacing w:line="360" w:lineRule="auto"/>
              <w:jc w:val="both"/>
              <w:rPr>
                <w:rFonts w:ascii="Arial" w:hAnsi="Arial" w:cs="Arial"/>
              </w:rPr>
            </w:pPr>
          </w:p>
        </w:tc>
        <w:tc>
          <w:tcPr>
            <w:tcW w:w="1139" w:type="dxa"/>
            <w:gridSpan w:val="2"/>
            <w:tcBorders>
              <w:top w:val="nil"/>
              <w:left w:val="nil"/>
              <w:bottom w:val="nil"/>
              <w:right w:val="nil"/>
            </w:tcBorders>
          </w:tcPr>
          <w:p w14:paraId="2A415F34" w14:textId="77777777" w:rsidR="00F60723" w:rsidRDefault="00F60723" w:rsidP="00A05599">
            <w:pPr>
              <w:spacing w:line="360" w:lineRule="auto"/>
              <w:jc w:val="both"/>
              <w:rPr>
                <w:rFonts w:ascii="Arial" w:hAnsi="Arial" w:cs="Arial"/>
              </w:rPr>
            </w:pPr>
          </w:p>
        </w:tc>
        <w:tc>
          <w:tcPr>
            <w:tcW w:w="6748" w:type="dxa"/>
            <w:gridSpan w:val="2"/>
            <w:tcBorders>
              <w:top w:val="nil"/>
              <w:left w:val="nil"/>
              <w:bottom w:val="nil"/>
              <w:right w:val="nil"/>
            </w:tcBorders>
          </w:tcPr>
          <w:p w14:paraId="207B79BF" w14:textId="36D526E1" w:rsidR="00F60723" w:rsidRDefault="00F60723" w:rsidP="00A05599">
            <w:pPr>
              <w:spacing w:line="360" w:lineRule="auto"/>
              <w:jc w:val="both"/>
              <w:rPr>
                <w:rFonts w:ascii="Arial" w:hAnsi="Arial" w:cs="Arial"/>
              </w:rPr>
            </w:pPr>
          </w:p>
        </w:tc>
      </w:tr>
      <w:tr w:rsidR="00F60723" w14:paraId="12429EC4" w14:textId="77777777" w:rsidTr="00044B02">
        <w:tc>
          <w:tcPr>
            <w:tcW w:w="1129" w:type="dxa"/>
            <w:tcBorders>
              <w:top w:val="nil"/>
              <w:left w:val="nil"/>
              <w:bottom w:val="nil"/>
              <w:right w:val="nil"/>
            </w:tcBorders>
          </w:tcPr>
          <w:p w14:paraId="68F48624" w14:textId="77777777" w:rsidR="00F60723" w:rsidRDefault="00F60723" w:rsidP="00A05599">
            <w:pPr>
              <w:spacing w:line="360" w:lineRule="auto"/>
              <w:jc w:val="both"/>
              <w:rPr>
                <w:rFonts w:ascii="Arial" w:hAnsi="Arial" w:cs="Arial"/>
              </w:rPr>
            </w:pPr>
          </w:p>
        </w:tc>
        <w:tc>
          <w:tcPr>
            <w:tcW w:w="1139" w:type="dxa"/>
            <w:gridSpan w:val="2"/>
            <w:tcBorders>
              <w:top w:val="nil"/>
              <w:left w:val="nil"/>
              <w:bottom w:val="nil"/>
              <w:right w:val="nil"/>
            </w:tcBorders>
          </w:tcPr>
          <w:p w14:paraId="3E073DA8" w14:textId="3DB82572" w:rsidR="00F60723" w:rsidRDefault="00F60723" w:rsidP="00A05599">
            <w:pPr>
              <w:spacing w:line="360" w:lineRule="auto"/>
              <w:jc w:val="both"/>
              <w:rPr>
                <w:rFonts w:ascii="Arial" w:hAnsi="Arial" w:cs="Arial"/>
              </w:rPr>
            </w:pPr>
            <w:r>
              <w:rPr>
                <w:rFonts w:ascii="Arial" w:hAnsi="Arial" w:cs="Arial"/>
              </w:rPr>
              <w:t>1</w:t>
            </w:r>
            <w:r w:rsidR="000139BB">
              <w:rPr>
                <w:rFonts w:ascii="Arial" w:hAnsi="Arial" w:cs="Arial"/>
              </w:rPr>
              <w:t>2</w:t>
            </w:r>
            <w:r>
              <w:rPr>
                <w:rFonts w:ascii="Arial" w:hAnsi="Arial" w:cs="Arial"/>
              </w:rPr>
              <w:t>.1.1.4</w:t>
            </w:r>
          </w:p>
        </w:tc>
        <w:tc>
          <w:tcPr>
            <w:tcW w:w="6748" w:type="dxa"/>
            <w:gridSpan w:val="2"/>
            <w:tcBorders>
              <w:top w:val="nil"/>
              <w:left w:val="nil"/>
              <w:bottom w:val="nil"/>
              <w:right w:val="nil"/>
            </w:tcBorders>
          </w:tcPr>
          <w:p w14:paraId="07CB031A" w14:textId="3CD908B6" w:rsidR="00F60723" w:rsidRDefault="00044B02" w:rsidP="00A05599">
            <w:pPr>
              <w:spacing w:line="360" w:lineRule="auto"/>
              <w:jc w:val="both"/>
              <w:rPr>
                <w:rFonts w:ascii="Arial" w:hAnsi="Arial" w:cs="Arial"/>
              </w:rPr>
            </w:pPr>
            <w:r w:rsidRPr="00044B02">
              <w:rPr>
                <w:rFonts w:ascii="Arial" w:hAnsi="Arial" w:cs="Arial"/>
              </w:rPr>
              <w:t>All contracts of consultants must include penalty clauses for poor performance and in this regard, accounting officers must invoke such clauses where deemed necessary.</w:t>
            </w:r>
          </w:p>
        </w:tc>
      </w:tr>
      <w:tr w:rsidR="00F60723" w14:paraId="793848E9" w14:textId="77777777" w:rsidTr="00044B02">
        <w:tc>
          <w:tcPr>
            <w:tcW w:w="1129" w:type="dxa"/>
            <w:tcBorders>
              <w:top w:val="nil"/>
              <w:left w:val="nil"/>
              <w:bottom w:val="nil"/>
              <w:right w:val="nil"/>
            </w:tcBorders>
          </w:tcPr>
          <w:p w14:paraId="672B4CC6" w14:textId="77777777" w:rsidR="00F60723" w:rsidRDefault="00F60723" w:rsidP="00A05599">
            <w:pPr>
              <w:spacing w:line="360" w:lineRule="auto"/>
              <w:jc w:val="both"/>
              <w:rPr>
                <w:rFonts w:ascii="Arial" w:hAnsi="Arial" w:cs="Arial"/>
              </w:rPr>
            </w:pPr>
          </w:p>
        </w:tc>
        <w:tc>
          <w:tcPr>
            <w:tcW w:w="1139" w:type="dxa"/>
            <w:gridSpan w:val="2"/>
            <w:tcBorders>
              <w:top w:val="nil"/>
              <w:left w:val="nil"/>
              <w:bottom w:val="nil"/>
              <w:right w:val="nil"/>
            </w:tcBorders>
          </w:tcPr>
          <w:p w14:paraId="38C946DF" w14:textId="77777777" w:rsidR="00F60723" w:rsidRDefault="00F60723" w:rsidP="00A05599">
            <w:pPr>
              <w:spacing w:line="360" w:lineRule="auto"/>
              <w:jc w:val="both"/>
              <w:rPr>
                <w:rFonts w:ascii="Arial" w:hAnsi="Arial" w:cs="Arial"/>
              </w:rPr>
            </w:pPr>
          </w:p>
        </w:tc>
        <w:tc>
          <w:tcPr>
            <w:tcW w:w="6748" w:type="dxa"/>
            <w:gridSpan w:val="2"/>
            <w:tcBorders>
              <w:top w:val="nil"/>
              <w:left w:val="nil"/>
              <w:bottom w:val="nil"/>
              <w:right w:val="nil"/>
            </w:tcBorders>
          </w:tcPr>
          <w:p w14:paraId="032D3AE0" w14:textId="00758DB0" w:rsidR="00F60723" w:rsidRDefault="00F60723" w:rsidP="00A05599">
            <w:pPr>
              <w:spacing w:line="360" w:lineRule="auto"/>
              <w:jc w:val="both"/>
              <w:rPr>
                <w:rFonts w:ascii="Arial" w:hAnsi="Arial" w:cs="Arial"/>
              </w:rPr>
            </w:pPr>
          </w:p>
        </w:tc>
      </w:tr>
      <w:tr w:rsidR="00F60723" w14:paraId="2442C092" w14:textId="77777777" w:rsidTr="00044B02">
        <w:tc>
          <w:tcPr>
            <w:tcW w:w="1129" w:type="dxa"/>
            <w:tcBorders>
              <w:top w:val="nil"/>
              <w:left w:val="nil"/>
              <w:bottom w:val="nil"/>
              <w:right w:val="nil"/>
            </w:tcBorders>
          </w:tcPr>
          <w:p w14:paraId="23D25063" w14:textId="77777777" w:rsidR="00F60723" w:rsidRDefault="00F60723" w:rsidP="00A05599">
            <w:pPr>
              <w:spacing w:line="360" w:lineRule="auto"/>
              <w:jc w:val="both"/>
              <w:rPr>
                <w:rFonts w:ascii="Arial" w:hAnsi="Arial" w:cs="Arial"/>
              </w:rPr>
            </w:pPr>
          </w:p>
        </w:tc>
        <w:tc>
          <w:tcPr>
            <w:tcW w:w="1139" w:type="dxa"/>
            <w:gridSpan w:val="2"/>
            <w:tcBorders>
              <w:top w:val="nil"/>
              <w:left w:val="nil"/>
              <w:bottom w:val="nil"/>
              <w:right w:val="nil"/>
            </w:tcBorders>
          </w:tcPr>
          <w:p w14:paraId="58098664" w14:textId="1E6A9F35" w:rsidR="00F60723" w:rsidRDefault="00F60723" w:rsidP="00A05599">
            <w:pPr>
              <w:spacing w:line="360" w:lineRule="auto"/>
              <w:jc w:val="both"/>
              <w:rPr>
                <w:rFonts w:ascii="Arial" w:hAnsi="Arial" w:cs="Arial"/>
              </w:rPr>
            </w:pPr>
            <w:r>
              <w:rPr>
                <w:rFonts w:ascii="Arial" w:hAnsi="Arial" w:cs="Arial"/>
              </w:rPr>
              <w:t>1</w:t>
            </w:r>
            <w:r w:rsidR="000139BB">
              <w:rPr>
                <w:rFonts w:ascii="Arial" w:hAnsi="Arial" w:cs="Arial"/>
              </w:rPr>
              <w:t>2</w:t>
            </w:r>
            <w:r>
              <w:rPr>
                <w:rFonts w:ascii="Arial" w:hAnsi="Arial" w:cs="Arial"/>
              </w:rPr>
              <w:t>.1.1.5</w:t>
            </w:r>
          </w:p>
        </w:tc>
        <w:tc>
          <w:tcPr>
            <w:tcW w:w="6748" w:type="dxa"/>
            <w:gridSpan w:val="2"/>
            <w:tcBorders>
              <w:top w:val="nil"/>
              <w:left w:val="nil"/>
              <w:bottom w:val="nil"/>
              <w:right w:val="nil"/>
            </w:tcBorders>
          </w:tcPr>
          <w:p w14:paraId="5662B83C" w14:textId="3705BA5F" w:rsidR="00F60723" w:rsidRDefault="00044B02" w:rsidP="00A05599">
            <w:pPr>
              <w:spacing w:line="360" w:lineRule="auto"/>
              <w:jc w:val="both"/>
              <w:rPr>
                <w:rFonts w:ascii="Arial" w:hAnsi="Arial" w:cs="Arial"/>
              </w:rPr>
            </w:pPr>
            <w:r w:rsidRPr="00044B02">
              <w:rPr>
                <w:rFonts w:ascii="Arial" w:hAnsi="Arial" w:cs="Arial"/>
              </w:rPr>
              <w:t>Accounting officers must develop consultancy reduction plans by 31 March of each year for implementation in the ensuing financial year. The first consultancy reduction plan required in terms of Treasury instruction 01 of 2013/2014 must be developed before 31 March 2014 for implementation in the 2014/2015 financial year.</w:t>
            </w:r>
          </w:p>
        </w:tc>
      </w:tr>
      <w:tr w:rsidR="00044B02" w14:paraId="2B6A6F47" w14:textId="77777777" w:rsidTr="00044B02">
        <w:tc>
          <w:tcPr>
            <w:tcW w:w="1129" w:type="dxa"/>
            <w:tcBorders>
              <w:top w:val="nil"/>
              <w:left w:val="nil"/>
              <w:bottom w:val="nil"/>
              <w:right w:val="nil"/>
            </w:tcBorders>
          </w:tcPr>
          <w:p w14:paraId="412C4656" w14:textId="77777777" w:rsidR="00044B02" w:rsidRDefault="00044B02" w:rsidP="00A05599">
            <w:pPr>
              <w:spacing w:line="360" w:lineRule="auto"/>
              <w:jc w:val="both"/>
              <w:rPr>
                <w:rFonts w:ascii="Arial" w:hAnsi="Arial" w:cs="Arial"/>
              </w:rPr>
            </w:pPr>
          </w:p>
        </w:tc>
        <w:tc>
          <w:tcPr>
            <w:tcW w:w="1139" w:type="dxa"/>
            <w:gridSpan w:val="2"/>
            <w:tcBorders>
              <w:top w:val="nil"/>
              <w:left w:val="nil"/>
              <w:bottom w:val="nil"/>
              <w:right w:val="nil"/>
            </w:tcBorders>
          </w:tcPr>
          <w:p w14:paraId="5A933A37" w14:textId="77777777" w:rsidR="00044B02" w:rsidRDefault="00044B02" w:rsidP="00A05599">
            <w:pPr>
              <w:spacing w:line="360" w:lineRule="auto"/>
              <w:jc w:val="both"/>
              <w:rPr>
                <w:rFonts w:ascii="Arial" w:hAnsi="Arial" w:cs="Arial"/>
              </w:rPr>
            </w:pPr>
          </w:p>
        </w:tc>
        <w:tc>
          <w:tcPr>
            <w:tcW w:w="6748" w:type="dxa"/>
            <w:gridSpan w:val="2"/>
            <w:tcBorders>
              <w:top w:val="nil"/>
              <w:left w:val="nil"/>
              <w:bottom w:val="nil"/>
              <w:right w:val="nil"/>
            </w:tcBorders>
          </w:tcPr>
          <w:p w14:paraId="5D2D3C2D" w14:textId="77777777" w:rsidR="00044B02" w:rsidRPr="00044B02" w:rsidRDefault="00044B02" w:rsidP="00A05599">
            <w:pPr>
              <w:spacing w:line="360" w:lineRule="auto"/>
              <w:jc w:val="both"/>
              <w:rPr>
                <w:rFonts w:ascii="Arial" w:hAnsi="Arial" w:cs="Arial"/>
              </w:rPr>
            </w:pPr>
          </w:p>
        </w:tc>
      </w:tr>
      <w:tr w:rsidR="00044B02" w14:paraId="6BA52DF6" w14:textId="77777777" w:rsidTr="00044B02">
        <w:tc>
          <w:tcPr>
            <w:tcW w:w="1129" w:type="dxa"/>
            <w:tcBorders>
              <w:top w:val="nil"/>
              <w:left w:val="nil"/>
              <w:bottom w:val="nil"/>
              <w:right w:val="nil"/>
            </w:tcBorders>
          </w:tcPr>
          <w:p w14:paraId="537BEC7F" w14:textId="77777777" w:rsidR="00044B02" w:rsidRDefault="00044B02" w:rsidP="00A05599">
            <w:pPr>
              <w:spacing w:line="360" w:lineRule="auto"/>
              <w:jc w:val="both"/>
              <w:rPr>
                <w:rFonts w:ascii="Arial" w:hAnsi="Arial" w:cs="Arial"/>
              </w:rPr>
            </w:pPr>
          </w:p>
        </w:tc>
        <w:tc>
          <w:tcPr>
            <w:tcW w:w="1139" w:type="dxa"/>
            <w:gridSpan w:val="2"/>
            <w:tcBorders>
              <w:top w:val="nil"/>
              <w:left w:val="nil"/>
              <w:bottom w:val="nil"/>
              <w:right w:val="nil"/>
            </w:tcBorders>
          </w:tcPr>
          <w:p w14:paraId="542CA398" w14:textId="77777777" w:rsidR="00044B02" w:rsidRDefault="00044B02" w:rsidP="00A05599">
            <w:pPr>
              <w:spacing w:line="360" w:lineRule="auto"/>
              <w:jc w:val="both"/>
              <w:rPr>
                <w:rFonts w:ascii="Arial" w:hAnsi="Arial" w:cs="Arial"/>
              </w:rPr>
            </w:pPr>
          </w:p>
        </w:tc>
        <w:tc>
          <w:tcPr>
            <w:tcW w:w="6748" w:type="dxa"/>
            <w:gridSpan w:val="2"/>
            <w:tcBorders>
              <w:top w:val="nil"/>
              <w:left w:val="nil"/>
              <w:bottom w:val="nil"/>
              <w:right w:val="nil"/>
            </w:tcBorders>
          </w:tcPr>
          <w:p w14:paraId="4F8CE7CB" w14:textId="367437FE" w:rsidR="00044B02" w:rsidRPr="00044B02" w:rsidRDefault="00044B02" w:rsidP="00A05599">
            <w:pPr>
              <w:spacing w:line="360" w:lineRule="auto"/>
              <w:jc w:val="both"/>
              <w:rPr>
                <w:rFonts w:ascii="Arial" w:hAnsi="Arial" w:cs="Arial"/>
              </w:rPr>
            </w:pPr>
            <w:r w:rsidRPr="00044B02">
              <w:rPr>
                <w:rFonts w:ascii="Arial" w:hAnsi="Arial" w:cs="Arial"/>
              </w:rPr>
              <w:t>In implementing the aforementioned instruction, the following control measures are applicable as it relates to the use of consultants.</w:t>
            </w:r>
          </w:p>
        </w:tc>
      </w:tr>
      <w:tr w:rsidR="00F60723" w14:paraId="162553D7" w14:textId="77777777" w:rsidTr="00044B02">
        <w:tc>
          <w:tcPr>
            <w:tcW w:w="1129" w:type="dxa"/>
            <w:tcBorders>
              <w:top w:val="nil"/>
              <w:left w:val="nil"/>
              <w:bottom w:val="nil"/>
              <w:right w:val="nil"/>
            </w:tcBorders>
          </w:tcPr>
          <w:p w14:paraId="7569CF9B" w14:textId="77777777" w:rsidR="00F60723" w:rsidRDefault="00F60723" w:rsidP="00A05599">
            <w:pPr>
              <w:spacing w:line="360" w:lineRule="auto"/>
              <w:jc w:val="both"/>
              <w:rPr>
                <w:rFonts w:ascii="Arial" w:hAnsi="Arial" w:cs="Arial"/>
              </w:rPr>
            </w:pPr>
          </w:p>
        </w:tc>
        <w:tc>
          <w:tcPr>
            <w:tcW w:w="7887" w:type="dxa"/>
            <w:gridSpan w:val="4"/>
            <w:tcBorders>
              <w:top w:val="nil"/>
              <w:left w:val="nil"/>
              <w:bottom w:val="nil"/>
              <w:right w:val="nil"/>
            </w:tcBorders>
          </w:tcPr>
          <w:p w14:paraId="774E6929" w14:textId="77777777" w:rsidR="00F60723" w:rsidRDefault="00F60723" w:rsidP="00A05599">
            <w:pPr>
              <w:spacing w:line="360" w:lineRule="auto"/>
              <w:jc w:val="both"/>
              <w:rPr>
                <w:rFonts w:ascii="Arial" w:hAnsi="Arial" w:cs="Arial"/>
              </w:rPr>
            </w:pPr>
          </w:p>
        </w:tc>
      </w:tr>
      <w:tr w:rsidR="00BE2846" w14:paraId="28347A7B" w14:textId="77777777" w:rsidTr="00044B02">
        <w:tc>
          <w:tcPr>
            <w:tcW w:w="1129" w:type="dxa"/>
            <w:tcBorders>
              <w:top w:val="nil"/>
              <w:left w:val="nil"/>
              <w:bottom w:val="nil"/>
              <w:right w:val="nil"/>
            </w:tcBorders>
          </w:tcPr>
          <w:p w14:paraId="7E972C6E" w14:textId="0D19B36C" w:rsidR="00BE2846" w:rsidRPr="00F60723" w:rsidRDefault="00F60723" w:rsidP="00A05599">
            <w:pPr>
              <w:spacing w:line="360" w:lineRule="auto"/>
              <w:jc w:val="both"/>
              <w:rPr>
                <w:rFonts w:ascii="Arial" w:hAnsi="Arial" w:cs="Arial"/>
                <w:b/>
                <w:i/>
              </w:rPr>
            </w:pPr>
            <w:r>
              <w:rPr>
                <w:rFonts w:ascii="Arial" w:hAnsi="Arial" w:cs="Arial"/>
                <w:b/>
                <w:i/>
              </w:rPr>
              <w:t>1</w:t>
            </w:r>
            <w:r w:rsidR="000D674A">
              <w:rPr>
                <w:rFonts w:ascii="Arial" w:hAnsi="Arial" w:cs="Arial"/>
                <w:b/>
                <w:i/>
              </w:rPr>
              <w:t>2</w:t>
            </w:r>
            <w:r>
              <w:rPr>
                <w:rFonts w:ascii="Arial" w:hAnsi="Arial" w:cs="Arial"/>
                <w:b/>
                <w:i/>
              </w:rPr>
              <w:t>.2</w:t>
            </w:r>
          </w:p>
        </w:tc>
        <w:tc>
          <w:tcPr>
            <w:tcW w:w="7887" w:type="dxa"/>
            <w:gridSpan w:val="4"/>
            <w:tcBorders>
              <w:top w:val="nil"/>
              <w:left w:val="nil"/>
              <w:bottom w:val="nil"/>
              <w:right w:val="nil"/>
            </w:tcBorders>
          </w:tcPr>
          <w:p w14:paraId="08907065" w14:textId="2BA5C5FC" w:rsidR="00BE2846" w:rsidRPr="00F60723" w:rsidRDefault="00F60723" w:rsidP="00A05599">
            <w:pPr>
              <w:spacing w:line="360" w:lineRule="auto"/>
              <w:jc w:val="both"/>
              <w:rPr>
                <w:rFonts w:ascii="Arial" w:hAnsi="Arial" w:cs="Arial"/>
                <w:b/>
                <w:i/>
                <w:u w:val="single"/>
              </w:rPr>
            </w:pPr>
            <w:r>
              <w:rPr>
                <w:rFonts w:ascii="Arial" w:hAnsi="Arial" w:cs="Arial"/>
                <w:b/>
                <w:i/>
                <w:u w:val="single"/>
              </w:rPr>
              <w:t>Measure:</w:t>
            </w:r>
          </w:p>
        </w:tc>
      </w:tr>
      <w:tr w:rsidR="00BE2846" w14:paraId="3EF592CF" w14:textId="77777777" w:rsidTr="00044B02">
        <w:tc>
          <w:tcPr>
            <w:tcW w:w="1129" w:type="dxa"/>
            <w:tcBorders>
              <w:top w:val="nil"/>
              <w:left w:val="nil"/>
              <w:bottom w:val="nil"/>
              <w:right w:val="nil"/>
            </w:tcBorders>
          </w:tcPr>
          <w:p w14:paraId="004B8579" w14:textId="77777777" w:rsidR="00BE2846" w:rsidRDefault="00BE2846" w:rsidP="00A05599">
            <w:pPr>
              <w:spacing w:line="360" w:lineRule="auto"/>
              <w:jc w:val="both"/>
              <w:rPr>
                <w:rFonts w:ascii="Arial" w:hAnsi="Arial" w:cs="Arial"/>
              </w:rPr>
            </w:pPr>
          </w:p>
        </w:tc>
        <w:tc>
          <w:tcPr>
            <w:tcW w:w="7887" w:type="dxa"/>
            <w:gridSpan w:val="4"/>
            <w:tcBorders>
              <w:top w:val="nil"/>
              <w:left w:val="nil"/>
              <w:bottom w:val="nil"/>
              <w:right w:val="nil"/>
            </w:tcBorders>
          </w:tcPr>
          <w:p w14:paraId="6C4C1CB1" w14:textId="77777777" w:rsidR="00BE2846" w:rsidRDefault="00BE2846" w:rsidP="00A05599">
            <w:pPr>
              <w:spacing w:line="360" w:lineRule="auto"/>
              <w:jc w:val="both"/>
              <w:rPr>
                <w:rFonts w:ascii="Arial" w:hAnsi="Arial" w:cs="Arial"/>
              </w:rPr>
            </w:pPr>
          </w:p>
        </w:tc>
      </w:tr>
      <w:tr w:rsidR="00BE2846" w14:paraId="72786581" w14:textId="77777777" w:rsidTr="00044B02">
        <w:tc>
          <w:tcPr>
            <w:tcW w:w="1129" w:type="dxa"/>
            <w:tcBorders>
              <w:top w:val="nil"/>
              <w:left w:val="nil"/>
              <w:bottom w:val="nil"/>
              <w:right w:val="nil"/>
            </w:tcBorders>
          </w:tcPr>
          <w:p w14:paraId="6E0DF5A0" w14:textId="0CA7800B" w:rsidR="00BE2846" w:rsidRDefault="00044B02" w:rsidP="00A05599">
            <w:pPr>
              <w:spacing w:line="360" w:lineRule="auto"/>
              <w:jc w:val="both"/>
              <w:rPr>
                <w:rFonts w:ascii="Arial" w:hAnsi="Arial" w:cs="Arial"/>
              </w:rPr>
            </w:pPr>
            <w:r>
              <w:rPr>
                <w:rFonts w:ascii="Arial" w:hAnsi="Arial" w:cs="Arial"/>
              </w:rPr>
              <w:t>1</w:t>
            </w:r>
            <w:r w:rsidR="000D674A">
              <w:rPr>
                <w:rFonts w:ascii="Arial" w:hAnsi="Arial" w:cs="Arial"/>
              </w:rPr>
              <w:t>2</w:t>
            </w:r>
            <w:r>
              <w:rPr>
                <w:rFonts w:ascii="Arial" w:hAnsi="Arial" w:cs="Arial"/>
              </w:rPr>
              <w:t>.2.1</w:t>
            </w:r>
          </w:p>
        </w:tc>
        <w:tc>
          <w:tcPr>
            <w:tcW w:w="7887" w:type="dxa"/>
            <w:gridSpan w:val="4"/>
            <w:tcBorders>
              <w:top w:val="nil"/>
              <w:left w:val="nil"/>
              <w:bottom w:val="nil"/>
              <w:right w:val="nil"/>
            </w:tcBorders>
          </w:tcPr>
          <w:p w14:paraId="2894E094" w14:textId="64C2342B" w:rsidR="00BE2846" w:rsidRDefault="00044B02" w:rsidP="00A05599">
            <w:pPr>
              <w:spacing w:line="360" w:lineRule="auto"/>
              <w:jc w:val="both"/>
              <w:rPr>
                <w:rFonts w:ascii="Arial" w:hAnsi="Arial" w:cs="Arial"/>
              </w:rPr>
            </w:pPr>
            <w:r w:rsidRPr="00044B02">
              <w:rPr>
                <w:rFonts w:ascii="Arial" w:hAnsi="Arial" w:cs="Arial"/>
              </w:rPr>
              <w:t>The use of consultants must be reviewed and curtailed.</w:t>
            </w:r>
          </w:p>
        </w:tc>
      </w:tr>
      <w:tr w:rsidR="00BE2846" w14:paraId="4F3CE2E5" w14:textId="77777777" w:rsidTr="00044B02">
        <w:tc>
          <w:tcPr>
            <w:tcW w:w="1129" w:type="dxa"/>
            <w:tcBorders>
              <w:top w:val="nil"/>
              <w:left w:val="nil"/>
              <w:bottom w:val="nil"/>
              <w:right w:val="nil"/>
            </w:tcBorders>
          </w:tcPr>
          <w:p w14:paraId="5F2C3893" w14:textId="77777777" w:rsidR="00BE2846" w:rsidRDefault="00BE2846" w:rsidP="00A05599">
            <w:pPr>
              <w:spacing w:line="360" w:lineRule="auto"/>
              <w:jc w:val="both"/>
              <w:rPr>
                <w:rFonts w:ascii="Arial" w:hAnsi="Arial" w:cs="Arial"/>
              </w:rPr>
            </w:pPr>
          </w:p>
        </w:tc>
        <w:tc>
          <w:tcPr>
            <w:tcW w:w="7887" w:type="dxa"/>
            <w:gridSpan w:val="4"/>
            <w:tcBorders>
              <w:top w:val="nil"/>
              <w:left w:val="nil"/>
              <w:bottom w:val="nil"/>
              <w:right w:val="nil"/>
            </w:tcBorders>
          </w:tcPr>
          <w:p w14:paraId="3E835411" w14:textId="77777777" w:rsidR="00BE2846" w:rsidRDefault="00BE2846" w:rsidP="00A05599">
            <w:pPr>
              <w:spacing w:line="360" w:lineRule="auto"/>
              <w:jc w:val="both"/>
              <w:rPr>
                <w:rFonts w:ascii="Arial" w:hAnsi="Arial" w:cs="Arial"/>
              </w:rPr>
            </w:pPr>
          </w:p>
        </w:tc>
      </w:tr>
      <w:tr w:rsidR="000D674A" w14:paraId="6588A5A9" w14:textId="77777777" w:rsidTr="00044B02">
        <w:tc>
          <w:tcPr>
            <w:tcW w:w="1129" w:type="dxa"/>
            <w:tcBorders>
              <w:top w:val="nil"/>
              <w:left w:val="nil"/>
              <w:bottom w:val="nil"/>
              <w:right w:val="nil"/>
            </w:tcBorders>
          </w:tcPr>
          <w:p w14:paraId="21A8C0EC" w14:textId="77777777" w:rsidR="000D674A" w:rsidRDefault="000D674A" w:rsidP="00A05599">
            <w:pPr>
              <w:spacing w:line="360" w:lineRule="auto"/>
              <w:jc w:val="both"/>
              <w:rPr>
                <w:rFonts w:ascii="Arial" w:hAnsi="Arial" w:cs="Arial"/>
              </w:rPr>
            </w:pPr>
          </w:p>
        </w:tc>
        <w:tc>
          <w:tcPr>
            <w:tcW w:w="7887" w:type="dxa"/>
            <w:gridSpan w:val="4"/>
            <w:tcBorders>
              <w:top w:val="nil"/>
              <w:left w:val="nil"/>
              <w:bottom w:val="nil"/>
              <w:right w:val="nil"/>
            </w:tcBorders>
          </w:tcPr>
          <w:p w14:paraId="61FDED62" w14:textId="77777777" w:rsidR="000D674A" w:rsidRDefault="000D674A" w:rsidP="00A05599">
            <w:pPr>
              <w:spacing w:line="360" w:lineRule="auto"/>
              <w:jc w:val="both"/>
              <w:rPr>
                <w:rFonts w:ascii="Arial" w:hAnsi="Arial" w:cs="Arial"/>
              </w:rPr>
            </w:pPr>
          </w:p>
        </w:tc>
      </w:tr>
      <w:tr w:rsidR="00BE2846" w14:paraId="0AA4CCF9" w14:textId="77777777" w:rsidTr="00044B02">
        <w:tc>
          <w:tcPr>
            <w:tcW w:w="1129" w:type="dxa"/>
            <w:tcBorders>
              <w:top w:val="nil"/>
              <w:left w:val="nil"/>
              <w:bottom w:val="nil"/>
              <w:right w:val="nil"/>
            </w:tcBorders>
          </w:tcPr>
          <w:p w14:paraId="1C49A0BE" w14:textId="0F09D4C4" w:rsidR="00BE2846" w:rsidRPr="00F60723" w:rsidRDefault="00F60723" w:rsidP="00A05599">
            <w:pPr>
              <w:spacing w:line="360" w:lineRule="auto"/>
              <w:jc w:val="both"/>
              <w:rPr>
                <w:rFonts w:ascii="Arial" w:hAnsi="Arial" w:cs="Arial"/>
                <w:b/>
                <w:i/>
              </w:rPr>
            </w:pPr>
            <w:r>
              <w:rPr>
                <w:rFonts w:ascii="Arial" w:hAnsi="Arial" w:cs="Arial"/>
                <w:b/>
                <w:i/>
              </w:rPr>
              <w:lastRenderedPageBreak/>
              <w:t>1</w:t>
            </w:r>
            <w:r w:rsidR="000D674A">
              <w:rPr>
                <w:rFonts w:ascii="Arial" w:hAnsi="Arial" w:cs="Arial"/>
                <w:b/>
                <w:i/>
              </w:rPr>
              <w:t>2</w:t>
            </w:r>
            <w:r>
              <w:rPr>
                <w:rFonts w:ascii="Arial" w:hAnsi="Arial" w:cs="Arial"/>
                <w:b/>
                <w:i/>
              </w:rPr>
              <w:t>.3</w:t>
            </w:r>
          </w:p>
        </w:tc>
        <w:tc>
          <w:tcPr>
            <w:tcW w:w="7887" w:type="dxa"/>
            <w:gridSpan w:val="4"/>
            <w:tcBorders>
              <w:top w:val="nil"/>
              <w:left w:val="nil"/>
              <w:bottom w:val="nil"/>
              <w:right w:val="nil"/>
            </w:tcBorders>
          </w:tcPr>
          <w:p w14:paraId="4FA867D9" w14:textId="28B776CC" w:rsidR="00BE2846" w:rsidRPr="00F60723" w:rsidRDefault="00F60723" w:rsidP="00A05599">
            <w:pPr>
              <w:spacing w:line="360" w:lineRule="auto"/>
              <w:jc w:val="both"/>
              <w:rPr>
                <w:rFonts w:ascii="Arial" w:hAnsi="Arial" w:cs="Arial"/>
                <w:b/>
                <w:i/>
                <w:u w:val="single"/>
              </w:rPr>
            </w:pPr>
            <w:r>
              <w:rPr>
                <w:rFonts w:ascii="Arial" w:hAnsi="Arial" w:cs="Arial"/>
                <w:b/>
                <w:i/>
                <w:u w:val="single"/>
              </w:rPr>
              <w:t>Controls:</w:t>
            </w:r>
          </w:p>
        </w:tc>
      </w:tr>
      <w:tr w:rsidR="00BE2846" w14:paraId="22D554F5" w14:textId="77777777" w:rsidTr="00044B02">
        <w:tc>
          <w:tcPr>
            <w:tcW w:w="1129" w:type="dxa"/>
            <w:tcBorders>
              <w:top w:val="nil"/>
              <w:left w:val="nil"/>
              <w:bottom w:val="nil"/>
              <w:right w:val="nil"/>
            </w:tcBorders>
          </w:tcPr>
          <w:p w14:paraId="6F581777" w14:textId="77777777" w:rsidR="00BE2846" w:rsidRDefault="00BE2846" w:rsidP="00A05599">
            <w:pPr>
              <w:spacing w:line="360" w:lineRule="auto"/>
              <w:jc w:val="both"/>
              <w:rPr>
                <w:rFonts w:ascii="Arial" w:hAnsi="Arial" w:cs="Arial"/>
              </w:rPr>
            </w:pPr>
          </w:p>
        </w:tc>
        <w:tc>
          <w:tcPr>
            <w:tcW w:w="7887" w:type="dxa"/>
            <w:gridSpan w:val="4"/>
            <w:tcBorders>
              <w:top w:val="nil"/>
              <w:left w:val="nil"/>
              <w:bottom w:val="nil"/>
              <w:right w:val="nil"/>
            </w:tcBorders>
          </w:tcPr>
          <w:p w14:paraId="2189141D" w14:textId="77777777" w:rsidR="00BE2846" w:rsidRDefault="00BE2846" w:rsidP="00A05599">
            <w:pPr>
              <w:spacing w:line="360" w:lineRule="auto"/>
              <w:jc w:val="both"/>
              <w:rPr>
                <w:rFonts w:ascii="Arial" w:hAnsi="Arial" w:cs="Arial"/>
              </w:rPr>
            </w:pPr>
          </w:p>
        </w:tc>
      </w:tr>
      <w:tr w:rsidR="00BE2846" w14:paraId="1AFFD11E" w14:textId="77777777" w:rsidTr="00044B02">
        <w:tc>
          <w:tcPr>
            <w:tcW w:w="1129" w:type="dxa"/>
            <w:tcBorders>
              <w:top w:val="nil"/>
              <w:left w:val="nil"/>
              <w:bottom w:val="nil"/>
              <w:right w:val="nil"/>
            </w:tcBorders>
          </w:tcPr>
          <w:p w14:paraId="6D290C39" w14:textId="3DB73F90" w:rsidR="00BE2846" w:rsidRDefault="00044B02" w:rsidP="00A05599">
            <w:pPr>
              <w:spacing w:line="360" w:lineRule="auto"/>
              <w:jc w:val="both"/>
              <w:rPr>
                <w:rFonts w:ascii="Arial" w:hAnsi="Arial" w:cs="Arial"/>
              </w:rPr>
            </w:pPr>
            <w:r>
              <w:rPr>
                <w:rFonts w:ascii="Arial" w:hAnsi="Arial" w:cs="Arial"/>
              </w:rPr>
              <w:t>1</w:t>
            </w:r>
            <w:r w:rsidR="000D674A">
              <w:rPr>
                <w:rFonts w:ascii="Arial" w:hAnsi="Arial" w:cs="Arial"/>
              </w:rPr>
              <w:t>2</w:t>
            </w:r>
            <w:r>
              <w:rPr>
                <w:rFonts w:ascii="Arial" w:hAnsi="Arial" w:cs="Arial"/>
              </w:rPr>
              <w:t>.3.1</w:t>
            </w:r>
          </w:p>
        </w:tc>
        <w:tc>
          <w:tcPr>
            <w:tcW w:w="7887" w:type="dxa"/>
            <w:gridSpan w:val="4"/>
            <w:tcBorders>
              <w:top w:val="nil"/>
              <w:left w:val="nil"/>
              <w:bottom w:val="nil"/>
              <w:right w:val="nil"/>
            </w:tcBorders>
          </w:tcPr>
          <w:p w14:paraId="5AC6E303" w14:textId="71C9FB79" w:rsidR="00BE2846" w:rsidRDefault="00044B02" w:rsidP="00A05599">
            <w:pPr>
              <w:spacing w:line="360" w:lineRule="auto"/>
              <w:jc w:val="both"/>
              <w:rPr>
                <w:rFonts w:ascii="Arial" w:hAnsi="Arial" w:cs="Arial"/>
              </w:rPr>
            </w:pPr>
            <w:r w:rsidRPr="00044B02">
              <w:rPr>
                <w:rFonts w:ascii="Arial" w:hAnsi="Arial" w:cs="Arial"/>
              </w:rPr>
              <w:t xml:space="preserve">All pending appointments of consultants to be reviewed and no consultant services to be procured unless the Municipal Manager, based on a motivation from the </w:t>
            </w:r>
            <w:r w:rsidR="00173C95">
              <w:rPr>
                <w:rFonts w:ascii="Arial" w:hAnsi="Arial" w:cs="Arial"/>
              </w:rPr>
              <w:t>Senior Manager</w:t>
            </w:r>
            <w:r w:rsidRPr="00044B02">
              <w:rPr>
                <w:rFonts w:ascii="Arial" w:hAnsi="Arial" w:cs="Arial"/>
              </w:rPr>
              <w:t xml:space="preserve"> concerned, endorses the procurement process.</w:t>
            </w:r>
          </w:p>
        </w:tc>
      </w:tr>
      <w:tr w:rsidR="00BE2846" w14:paraId="17DF22F0" w14:textId="77777777" w:rsidTr="00044B02">
        <w:tc>
          <w:tcPr>
            <w:tcW w:w="1129" w:type="dxa"/>
            <w:tcBorders>
              <w:top w:val="nil"/>
              <w:left w:val="nil"/>
              <w:bottom w:val="nil"/>
              <w:right w:val="nil"/>
            </w:tcBorders>
          </w:tcPr>
          <w:p w14:paraId="63063C5F" w14:textId="77777777" w:rsidR="00BE2846" w:rsidRDefault="00BE2846" w:rsidP="00A05599">
            <w:pPr>
              <w:spacing w:line="360" w:lineRule="auto"/>
              <w:jc w:val="both"/>
              <w:rPr>
                <w:rFonts w:ascii="Arial" w:hAnsi="Arial" w:cs="Arial"/>
              </w:rPr>
            </w:pPr>
          </w:p>
        </w:tc>
        <w:tc>
          <w:tcPr>
            <w:tcW w:w="7887" w:type="dxa"/>
            <w:gridSpan w:val="4"/>
            <w:tcBorders>
              <w:top w:val="nil"/>
              <w:left w:val="nil"/>
              <w:bottom w:val="nil"/>
              <w:right w:val="nil"/>
            </w:tcBorders>
          </w:tcPr>
          <w:p w14:paraId="0146E580" w14:textId="77777777" w:rsidR="00BE2846" w:rsidRDefault="00BE2846" w:rsidP="00A05599">
            <w:pPr>
              <w:spacing w:line="360" w:lineRule="auto"/>
              <w:jc w:val="both"/>
              <w:rPr>
                <w:rFonts w:ascii="Arial" w:hAnsi="Arial" w:cs="Arial"/>
              </w:rPr>
            </w:pPr>
          </w:p>
        </w:tc>
      </w:tr>
      <w:tr w:rsidR="00BE2846" w14:paraId="30A1E1C9" w14:textId="77777777" w:rsidTr="00044B02">
        <w:tc>
          <w:tcPr>
            <w:tcW w:w="1129" w:type="dxa"/>
            <w:tcBorders>
              <w:top w:val="nil"/>
              <w:left w:val="nil"/>
              <w:bottom w:val="nil"/>
              <w:right w:val="nil"/>
            </w:tcBorders>
          </w:tcPr>
          <w:p w14:paraId="664C16F2" w14:textId="75775BEA" w:rsidR="00BE2846" w:rsidRDefault="00044B02" w:rsidP="00A05599">
            <w:pPr>
              <w:spacing w:line="360" w:lineRule="auto"/>
              <w:jc w:val="both"/>
              <w:rPr>
                <w:rFonts w:ascii="Arial" w:hAnsi="Arial" w:cs="Arial"/>
              </w:rPr>
            </w:pPr>
            <w:r>
              <w:rPr>
                <w:rFonts w:ascii="Arial" w:hAnsi="Arial" w:cs="Arial"/>
              </w:rPr>
              <w:t>1</w:t>
            </w:r>
            <w:r w:rsidR="000D674A">
              <w:rPr>
                <w:rFonts w:ascii="Arial" w:hAnsi="Arial" w:cs="Arial"/>
              </w:rPr>
              <w:t>2</w:t>
            </w:r>
            <w:r>
              <w:rPr>
                <w:rFonts w:ascii="Arial" w:hAnsi="Arial" w:cs="Arial"/>
              </w:rPr>
              <w:t>.3.2</w:t>
            </w:r>
          </w:p>
        </w:tc>
        <w:tc>
          <w:tcPr>
            <w:tcW w:w="7887" w:type="dxa"/>
            <w:gridSpan w:val="4"/>
            <w:tcBorders>
              <w:top w:val="nil"/>
              <w:left w:val="nil"/>
              <w:bottom w:val="nil"/>
              <w:right w:val="nil"/>
            </w:tcBorders>
          </w:tcPr>
          <w:p w14:paraId="10192B61" w14:textId="04B5423F" w:rsidR="00BE2846" w:rsidRDefault="00173C95" w:rsidP="00A05599">
            <w:pPr>
              <w:spacing w:line="360" w:lineRule="auto"/>
              <w:jc w:val="both"/>
              <w:rPr>
                <w:rFonts w:ascii="Arial" w:hAnsi="Arial" w:cs="Arial"/>
              </w:rPr>
            </w:pPr>
            <w:r>
              <w:rPr>
                <w:rFonts w:ascii="Arial" w:hAnsi="Arial" w:cs="Arial"/>
              </w:rPr>
              <w:t>Senior Manager</w:t>
            </w:r>
            <w:r w:rsidR="00044B02" w:rsidRPr="00044B02">
              <w:rPr>
                <w:rFonts w:ascii="Arial" w:hAnsi="Arial" w:cs="Arial"/>
              </w:rPr>
              <w:t>s must review the utilisation of consultants in their respective Directorates to determine if their continued services are still required.</w:t>
            </w:r>
          </w:p>
        </w:tc>
      </w:tr>
      <w:tr w:rsidR="00173C95" w14:paraId="23216AA3" w14:textId="77777777" w:rsidTr="00044B02">
        <w:tc>
          <w:tcPr>
            <w:tcW w:w="1129" w:type="dxa"/>
            <w:tcBorders>
              <w:top w:val="nil"/>
              <w:left w:val="nil"/>
              <w:bottom w:val="nil"/>
              <w:right w:val="nil"/>
            </w:tcBorders>
          </w:tcPr>
          <w:p w14:paraId="7A5C3E69" w14:textId="77777777" w:rsidR="00173C95" w:rsidRDefault="00173C95" w:rsidP="00A05599">
            <w:pPr>
              <w:spacing w:line="360" w:lineRule="auto"/>
              <w:jc w:val="both"/>
              <w:rPr>
                <w:rFonts w:ascii="Arial" w:hAnsi="Arial" w:cs="Arial"/>
              </w:rPr>
            </w:pPr>
          </w:p>
        </w:tc>
        <w:tc>
          <w:tcPr>
            <w:tcW w:w="7887" w:type="dxa"/>
            <w:gridSpan w:val="4"/>
            <w:tcBorders>
              <w:top w:val="nil"/>
              <w:left w:val="nil"/>
              <w:bottom w:val="nil"/>
              <w:right w:val="nil"/>
            </w:tcBorders>
          </w:tcPr>
          <w:p w14:paraId="3FD32AE5" w14:textId="77777777" w:rsidR="00173C95" w:rsidRDefault="00173C95" w:rsidP="00A05599">
            <w:pPr>
              <w:spacing w:line="360" w:lineRule="auto"/>
              <w:jc w:val="both"/>
              <w:rPr>
                <w:rFonts w:ascii="Arial" w:hAnsi="Arial" w:cs="Arial"/>
              </w:rPr>
            </w:pPr>
          </w:p>
        </w:tc>
      </w:tr>
      <w:tr w:rsidR="00044B02" w14:paraId="3F84F1F7" w14:textId="77777777" w:rsidTr="00044B02">
        <w:tc>
          <w:tcPr>
            <w:tcW w:w="1129" w:type="dxa"/>
            <w:tcBorders>
              <w:top w:val="nil"/>
              <w:left w:val="nil"/>
              <w:bottom w:val="nil"/>
              <w:right w:val="nil"/>
            </w:tcBorders>
          </w:tcPr>
          <w:p w14:paraId="4203D50F" w14:textId="722569E9" w:rsidR="00044B02" w:rsidRDefault="00044B02" w:rsidP="00A05599">
            <w:pPr>
              <w:spacing w:line="360" w:lineRule="auto"/>
              <w:jc w:val="both"/>
              <w:rPr>
                <w:rFonts w:ascii="Arial" w:hAnsi="Arial" w:cs="Arial"/>
              </w:rPr>
            </w:pPr>
            <w:r>
              <w:rPr>
                <w:rFonts w:ascii="Arial" w:hAnsi="Arial" w:cs="Arial"/>
              </w:rPr>
              <w:t>1</w:t>
            </w:r>
            <w:r w:rsidR="000D674A">
              <w:rPr>
                <w:rFonts w:ascii="Arial" w:hAnsi="Arial" w:cs="Arial"/>
              </w:rPr>
              <w:t>2</w:t>
            </w:r>
            <w:r>
              <w:rPr>
                <w:rFonts w:ascii="Arial" w:hAnsi="Arial" w:cs="Arial"/>
              </w:rPr>
              <w:t>.3.3</w:t>
            </w:r>
          </w:p>
        </w:tc>
        <w:tc>
          <w:tcPr>
            <w:tcW w:w="7887" w:type="dxa"/>
            <w:gridSpan w:val="4"/>
            <w:tcBorders>
              <w:top w:val="nil"/>
              <w:left w:val="nil"/>
              <w:bottom w:val="nil"/>
              <w:right w:val="nil"/>
            </w:tcBorders>
          </w:tcPr>
          <w:p w14:paraId="28116CBA" w14:textId="6278CCF9" w:rsidR="00044B02" w:rsidRDefault="00044B02" w:rsidP="00A05599">
            <w:pPr>
              <w:spacing w:line="360" w:lineRule="auto"/>
              <w:jc w:val="both"/>
              <w:rPr>
                <w:rFonts w:ascii="Arial" w:hAnsi="Arial" w:cs="Arial"/>
              </w:rPr>
            </w:pPr>
            <w:r w:rsidRPr="00044B02">
              <w:rPr>
                <w:rFonts w:ascii="Arial" w:hAnsi="Arial" w:cs="Arial"/>
              </w:rPr>
              <w:t xml:space="preserve">Requests for extension of consultants’ contracts of appointment must be motivated in writing to the Municipal Manager, and he may in turn instruct the </w:t>
            </w:r>
            <w:r w:rsidR="00173C95">
              <w:rPr>
                <w:rFonts w:ascii="Arial" w:hAnsi="Arial" w:cs="Arial"/>
              </w:rPr>
              <w:t>Senior Manager</w:t>
            </w:r>
            <w:r w:rsidRPr="00044B02">
              <w:rPr>
                <w:rFonts w:ascii="Arial" w:hAnsi="Arial" w:cs="Arial"/>
              </w:rPr>
              <w:t xml:space="preserve"> to table an item via the Bid Committee system to make recommendations in this regard.</w:t>
            </w:r>
          </w:p>
        </w:tc>
      </w:tr>
      <w:tr w:rsidR="00044B02" w14:paraId="43AA3D84" w14:textId="77777777" w:rsidTr="00044B02">
        <w:tc>
          <w:tcPr>
            <w:tcW w:w="1129" w:type="dxa"/>
            <w:tcBorders>
              <w:top w:val="nil"/>
              <w:left w:val="nil"/>
              <w:bottom w:val="nil"/>
              <w:right w:val="nil"/>
            </w:tcBorders>
          </w:tcPr>
          <w:p w14:paraId="0D54A554"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03573573" w14:textId="77777777" w:rsidR="00044B02" w:rsidRDefault="00044B02" w:rsidP="00A05599">
            <w:pPr>
              <w:spacing w:line="360" w:lineRule="auto"/>
              <w:jc w:val="both"/>
              <w:rPr>
                <w:rFonts w:ascii="Arial" w:hAnsi="Arial" w:cs="Arial"/>
              </w:rPr>
            </w:pPr>
          </w:p>
        </w:tc>
      </w:tr>
      <w:tr w:rsidR="00044B02" w14:paraId="35C97367" w14:textId="77777777" w:rsidTr="00044B02">
        <w:tc>
          <w:tcPr>
            <w:tcW w:w="1129" w:type="dxa"/>
            <w:tcBorders>
              <w:top w:val="nil"/>
              <w:left w:val="nil"/>
              <w:bottom w:val="nil"/>
              <w:right w:val="nil"/>
            </w:tcBorders>
          </w:tcPr>
          <w:p w14:paraId="378968E9" w14:textId="62553DE1" w:rsidR="00044B02" w:rsidRDefault="00044B02" w:rsidP="00A05599">
            <w:pPr>
              <w:spacing w:line="360" w:lineRule="auto"/>
              <w:jc w:val="both"/>
              <w:rPr>
                <w:rFonts w:ascii="Arial" w:hAnsi="Arial" w:cs="Arial"/>
              </w:rPr>
            </w:pPr>
            <w:r>
              <w:rPr>
                <w:rFonts w:ascii="Arial" w:hAnsi="Arial" w:cs="Arial"/>
              </w:rPr>
              <w:t>1</w:t>
            </w:r>
            <w:r w:rsidR="000D674A">
              <w:rPr>
                <w:rFonts w:ascii="Arial" w:hAnsi="Arial" w:cs="Arial"/>
              </w:rPr>
              <w:t>2</w:t>
            </w:r>
            <w:r>
              <w:rPr>
                <w:rFonts w:ascii="Arial" w:hAnsi="Arial" w:cs="Arial"/>
              </w:rPr>
              <w:t>.3.4</w:t>
            </w:r>
          </w:p>
        </w:tc>
        <w:tc>
          <w:tcPr>
            <w:tcW w:w="7887" w:type="dxa"/>
            <w:gridSpan w:val="4"/>
            <w:tcBorders>
              <w:top w:val="nil"/>
              <w:left w:val="nil"/>
              <w:bottom w:val="nil"/>
              <w:right w:val="nil"/>
            </w:tcBorders>
          </w:tcPr>
          <w:p w14:paraId="2D8A82D2" w14:textId="2555806C" w:rsidR="00044B02" w:rsidRDefault="00044B02" w:rsidP="00A05599">
            <w:pPr>
              <w:spacing w:line="360" w:lineRule="auto"/>
              <w:jc w:val="both"/>
              <w:rPr>
                <w:rFonts w:ascii="Arial" w:hAnsi="Arial" w:cs="Arial"/>
              </w:rPr>
            </w:pPr>
            <w:r w:rsidRPr="00044B02">
              <w:rPr>
                <w:rFonts w:ascii="Arial" w:hAnsi="Arial" w:cs="Arial"/>
              </w:rPr>
              <w:t>Any SLA or contract signed with consultants, must include</w:t>
            </w:r>
          </w:p>
        </w:tc>
      </w:tr>
      <w:tr w:rsidR="00044B02" w14:paraId="7776AC6D" w14:textId="77777777" w:rsidTr="00044B02">
        <w:tc>
          <w:tcPr>
            <w:tcW w:w="1129" w:type="dxa"/>
            <w:tcBorders>
              <w:top w:val="nil"/>
              <w:left w:val="nil"/>
              <w:bottom w:val="nil"/>
              <w:right w:val="nil"/>
            </w:tcBorders>
          </w:tcPr>
          <w:p w14:paraId="236A5D55"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428B5CDF" w14:textId="77777777" w:rsidR="00044B02" w:rsidRDefault="00044B02" w:rsidP="00A05599">
            <w:pPr>
              <w:spacing w:line="360" w:lineRule="auto"/>
              <w:jc w:val="both"/>
              <w:rPr>
                <w:rFonts w:ascii="Arial" w:hAnsi="Arial" w:cs="Arial"/>
              </w:rPr>
            </w:pPr>
          </w:p>
        </w:tc>
      </w:tr>
      <w:tr w:rsidR="00044B02" w14:paraId="5C4A3DAC" w14:textId="77777777" w:rsidTr="00044B02">
        <w:tc>
          <w:tcPr>
            <w:tcW w:w="1129" w:type="dxa"/>
            <w:tcBorders>
              <w:top w:val="nil"/>
              <w:left w:val="nil"/>
              <w:bottom w:val="nil"/>
              <w:right w:val="nil"/>
            </w:tcBorders>
          </w:tcPr>
          <w:p w14:paraId="440BFF6F" w14:textId="77777777" w:rsidR="00044B02" w:rsidRDefault="00044B02" w:rsidP="00A05599">
            <w:pPr>
              <w:spacing w:line="360" w:lineRule="auto"/>
              <w:jc w:val="both"/>
              <w:rPr>
                <w:rFonts w:ascii="Arial" w:hAnsi="Arial" w:cs="Arial"/>
              </w:rPr>
            </w:pPr>
          </w:p>
        </w:tc>
        <w:tc>
          <w:tcPr>
            <w:tcW w:w="856" w:type="dxa"/>
            <w:tcBorders>
              <w:top w:val="nil"/>
              <w:left w:val="nil"/>
              <w:bottom w:val="nil"/>
              <w:right w:val="nil"/>
            </w:tcBorders>
          </w:tcPr>
          <w:p w14:paraId="755568F7" w14:textId="1DD41B4C" w:rsidR="00044B02" w:rsidRDefault="00044B02" w:rsidP="00A05599">
            <w:pPr>
              <w:spacing w:line="360" w:lineRule="auto"/>
              <w:jc w:val="both"/>
              <w:rPr>
                <w:rFonts w:ascii="Arial" w:hAnsi="Arial" w:cs="Arial"/>
              </w:rPr>
            </w:pPr>
            <w:r>
              <w:rPr>
                <w:rFonts w:ascii="Arial" w:hAnsi="Arial" w:cs="Arial"/>
              </w:rPr>
              <w:t>a.</w:t>
            </w:r>
          </w:p>
        </w:tc>
        <w:tc>
          <w:tcPr>
            <w:tcW w:w="7031" w:type="dxa"/>
            <w:gridSpan w:val="3"/>
            <w:tcBorders>
              <w:top w:val="nil"/>
              <w:left w:val="nil"/>
              <w:bottom w:val="nil"/>
              <w:right w:val="nil"/>
            </w:tcBorders>
          </w:tcPr>
          <w:p w14:paraId="1B530DEF" w14:textId="52F0F522" w:rsidR="00044B02" w:rsidRDefault="00044B02" w:rsidP="00A05599">
            <w:pPr>
              <w:spacing w:line="360" w:lineRule="auto"/>
              <w:jc w:val="both"/>
              <w:rPr>
                <w:rFonts w:ascii="Arial" w:hAnsi="Arial" w:cs="Arial"/>
              </w:rPr>
            </w:pPr>
            <w:r w:rsidRPr="00044B02">
              <w:rPr>
                <w:rFonts w:ascii="Arial" w:hAnsi="Arial" w:cs="Arial"/>
              </w:rPr>
              <w:t>penalty clauses for poor performance,</w:t>
            </w:r>
          </w:p>
        </w:tc>
      </w:tr>
      <w:tr w:rsidR="00044B02" w14:paraId="74709E35" w14:textId="77777777" w:rsidTr="00044B02">
        <w:tc>
          <w:tcPr>
            <w:tcW w:w="1129" w:type="dxa"/>
            <w:tcBorders>
              <w:top w:val="nil"/>
              <w:left w:val="nil"/>
              <w:bottom w:val="nil"/>
              <w:right w:val="nil"/>
            </w:tcBorders>
          </w:tcPr>
          <w:p w14:paraId="5679271E" w14:textId="77777777" w:rsidR="00044B02" w:rsidRDefault="00044B02" w:rsidP="00A05599">
            <w:pPr>
              <w:spacing w:line="360" w:lineRule="auto"/>
              <w:jc w:val="both"/>
              <w:rPr>
                <w:rFonts w:ascii="Arial" w:hAnsi="Arial" w:cs="Arial"/>
              </w:rPr>
            </w:pPr>
          </w:p>
        </w:tc>
        <w:tc>
          <w:tcPr>
            <w:tcW w:w="856" w:type="dxa"/>
            <w:tcBorders>
              <w:top w:val="nil"/>
              <w:left w:val="nil"/>
              <w:bottom w:val="nil"/>
              <w:right w:val="nil"/>
            </w:tcBorders>
          </w:tcPr>
          <w:p w14:paraId="0AE97AD0" w14:textId="2E6ACEE6" w:rsidR="00044B02" w:rsidRDefault="00044B02" w:rsidP="00A05599">
            <w:pPr>
              <w:spacing w:line="360" w:lineRule="auto"/>
              <w:jc w:val="both"/>
              <w:rPr>
                <w:rFonts w:ascii="Arial" w:hAnsi="Arial" w:cs="Arial"/>
              </w:rPr>
            </w:pPr>
            <w:r>
              <w:rPr>
                <w:rFonts w:ascii="Arial" w:hAnsi="Arial" w:cs="Arial"/>
              </w:rPr>
              <w:t>b.</w:t>
            </w:r>
          </w:p>
        </w:tc>
        <w:tc>
          <w:tcPr>
            <w:tcW w:w="7031" w:type="dxa"/>
            <w:gridSpan w:val="3"/>
            <w:tcBorders>
              <w:top w:val="nil"/>
              <w:left w:val="nil"/>
              <w:bottom w:val="nil"/>
              <w:right w:val="nil"/>
            </w:tcBorders>
          </w:tcPr>
          <w:p w14:paraId="00DE8A69" w14:textId="7BAE7BC7" w:rsidR="00044B02" w:rsidRDefault="00044B02" w:rsidP="00A05599">
            <w:pPr>
              <w:spacing w:line="360" w:lineRule="auto"/>
              <w:jc w:val="both"/>
              <w:rPr>
                <w:rFonts w:ascii="Arial" w:hAnsi="Arial" w:cs="Arial"/>
              </w:rPr>
            </w:pPr>
            <w:r w:rsidRPr="00044B02">
              <w:rPr>
                <w:rFonts w:ascii="Arial" w:hAnsi="Arial" w:cs="Arial"/>
              </w:rPr>
              <w:t>clauses that deal with skills transfer,</w:t>
            </w:r>
          </w:p>
        </w:tc>
      </w:tr>
      <w:tr w:rsidR="00044B02" w14:paraId="2C9F7074" w14:textId="77777777" w:rsidTr="00044B02">
        <w:tc>
          <w:tcPr>
            <w:tcW w:w="1129" w:type="dxa"/>
            <w:tcBorders>
              <w:top w:val="nil"/>
              <w:left w:val="nil"/>
              <w:bottom w:val="nil"/>
              <w:right w:val="nil"/>
            </w:tcBorders>
          </w:tcPr>
          <w:p w14:paraId="340099DB" w14:textId="77777777" w:rsidR="00044B02" w:rsidRDefault="00044B02" w:rsidP="00A05599">
            <w:pPr>
              <w:spacing w:line="360" w:lineRule="auto"/>
              <w:jc w:val="both"/>
              <w:rPr>
                <w:rFonts w:ascii="Arial" w:hAnsi="Arial" w:cs="Arial"/>
              </w:rPr>
            </w:pPr>
          </w:p>
        </w:tc>
        <w:tc>
          <w:tcPr>
            <w:tcW w:w="856" w:type="dxa"/>
            <w:tcBorders>
              <w:top w:val="nil"/>
              <w:left w:val="nil"/>
              <w:bottom w:val="nil"/>
              <w:right w:val="nil"/>
            </w:tcBorders>
          </w:tcPr>
          <w:p w14:paraId="51F39DC2" w14:textId="7D66F4D4" w:rsidR="00044B02" w:rsidRDefault="00044B02" w:rsidP="00A05599">
            <w:pPr>
              <w:spacing w:line="360" w:lineRule="auto"/>
              <w:jc w:val="both"/>
              <w:rPr>
                <w:rFonts w:ascii="Arial" w:hAnsi="Arial" w:cs="Arial"/>
              </w:rPr>
            </w:pPr>
            <w:r>
              <w:rPr>
                <w:rFonts w:ascii="Arial" w:hAnsi="Arial" w:cs="Arial"/>
              </w:rPr>
              <w:t>c.</w:t>
            </w:r>
          </w:p>
        </w:tc>
        <w:tc>
          <w:tcPr>
            <w:tcW w:w="7031" w:type="dxa"/>
            <w:gridSpan w:val="3"/>
            <w:tcBorders>
              <w:top w:val="nil"/>
              <w:left w:val="nil"/>
              <w:bottom w:val="nil"/>
              <w:right w:val="nil"/>
            </w:tcBorders>
          </w:tcPr>
          <w:p w14:paraId="56F0A808" w14:textId="77777777" w:rsidR="00044B02" w:rsidRPr="00044B02" w:rsidRDefault="00044B02" w:rsidP="00044B02">
            <w:pPr>
              <w:spacing w:line="360" w:lineRule="auto"/>
              <w:jc w:val="both"/>
              <w:rPr>
                <w:rFonts w:ascii="Arial" w:hAnsi="Arial" w:cs="Arial"/>
              </w:rPr>
            </w:pPr>
            <w:r w:rsidRPr="00044B02">
              <w:rPr>
                <w:rFonts w:ascii="Arial" w:hAnsi="Arial" w:cs="Arial"/>
              </w:rPr>
              <w:t>period of the contract must be clearly stated, amongst other pertinent</w:t>
            </w:r>
          </w:p>
          <w:p w14:paraId="161B33D0" w14:textId="696B2D18" w:rsidR="00044B02" w:rsidRDefault="00044B02" w:rsidP="00044B02">
            <w:pPr>
              <w:spacing w:line="360" w:lineRule="auto"/>
              <w:jc w:val="both"/>
              <w:rPr>
                <w:rFonts w:ascii="Arial" w:hAnsi="Arial" w:cs="Arial"/>
              </w:rPr>
            </w:pPr>
            <w:r w:rsidRPr="00044B02">
              <w:rPr>
                <w:rFonts w:ascii="Arial" w:hAnsi="Arial" w:cs="Arial"/>
              </w:rPr>
              <w:t>clauses.</w:t>
            </w:r>
          </w:p>
        </w:tc>
      </w:tr>
      <w:tr w:rsidR="00044B02" w14:paraId="702F1841" w14:textId="77777777" w:rsidTr="00044B02">
        <w:tc>
          <w:tcPr>
            <w:tcW w:w="1129" w:type="dxa"/>
            <w:tcBorders>
              <w:top w:val="nil"/>
              <w:left w:val="nil"/>
              <w:bottom w:val="nil"/>
              <w:right w:val="nil"/>
            </w:tcBorders>
          </w:tcPr>
          <w:p w14:paraId="19AF95FC"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00199328" w14:textId="77777777" w:rsidR="00044B02" w:rsidRDefault="00044B02" w:rsidP="00A05599">
            <w:pPr>
              <w:spacing w:line="360" w:lineRule="auto"/>
              <w:jc w:val="both"/>
              <w:rPr>
                <w:rFonts w:ascii="Arial" w:hAnsi="Arial" w:cs="Arial"/>
              </w:rPr>
            </w:pPr>
          </w:p>
        </w:tc>
      </w:tr>
      <w:tr w:rsidR="00044B02" w14:paraId="0204AB8D" w14:textId="77777777" w:rsidTr="00044B02">
        <w:tc>
          <w:tcPr>
            <w:tcW w:w="1129" w:type="dxa"/>
            <w:tcBorders>
              <w:top w:val="nil"/>
              <w:left w:val="nil"/>
              <w:bottom w:val="nil"/>
              <w:right w:val="nil"/>
            </w:tcBorders>
          </w:tcPr>
          <w:p w14:paraId="1EC363C5" w14:textId="4E912866" w:rsidR="00044B02" w:rsidRDefault="00044B02" w:rsidP="00A05599">
            <w:pPr>
              <w:spacing w:line="360" w:lineRule="auto"/>
              <w:jc w:val="both"/>
              <w:rPr>
                <w:rFonts w:ascii="Arial" w:hAnsi="Arial" w:cs="Arial"/>
              </w:rPr>
            </w:pPr>
            <w:r>
              <w:rPr>
                <w:rFonts w:ascii="Arial" w:hAnsi="Arial" w:cs="Arial"/>
              </w:rPr>
              <w:t>1</w:t>
            </w:r>
            <w:r w:rsidR="000D674A">
              <w:rPr>
                <w:rFonts w:ascii="Arial" w:hAnsi="Arial" w:cs="Arial"/>
              </w:rPr>
              <w:t>2</w:t>
            </w:r>
            <w:r>
              <w:rPr>
                <w:rFonts w:ascii="Arial" w:hAnsi="Arial" w:cs="Arial"/>
              </w:rPr>
              <w:t>.3.5</w:t>
            </w:r>
          </w:p>
        </w:tc>
        <w:tc>
          <w:tcPr>
            <w:tcW w:w="7887" w:type="dxa"/>
            <w:gridSpan w:val="4"/>
            <w:tcBorders>
              <w:top w:val="nil"/>
              <w:left w:val="nil"/>
              <w:bottom w:val="nil"/>
              <w:right w:val="nil"/>
            </w:tcBorders>
          </w:tcPr>
          <w:p w14:paraId="48D72DCB" w14:textId="593AB4D7" w:rsidR="00044B02" w:rsidRDefault="00044B02" w:rsidP="00A05599">
            <w:pPr>
              <w:spacing w:line="360" w:lineRule="auto"/>
              <w:jc w:val="both"/>
              <w:rPr>
                <w:rFonts w:ascii="Arial" w:hAnsi="Arial" w:cs="Arial"/>
              </w:rPr>
            </w:pPr>
            <w:r w:rsidRPr="00044B02">
              <w:rPr>
                <w:rFonts w:ascii="Arial" w:hAnsi="Arial" w:cs="Arial"/>
              </w:rPr>
              <w:t>Directorates who deal with Consultants must ensure compliance with the NT instruction, as it relates to disbursements for travelling and accommodation for consultants.</w:t>
            </w:r>
          </w:p>
        </w:tc>
      </w:tr>
      <w:tr w:rsidR="00044B02" w14:paraId="1DD0AFE8" w14:textId="77777777" w:rsidTr="00044B02">
        <w:tc>
          <w:tcPr>
            <w:tcW w:w="1129" w:type="dxa"/>
            <w:tcBorders>
              <w:top w:val="nil"/>
              <w:left w:val="nil"/>
              <w:bottom w:val="nil"/>
              <w:right w:val="nil"/>
            </w:tcBorders>
          </w:tcPr>
          <w:p w14:paraId="745DCE99"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4DCBC851" w14:textId="77777777" w:rsidR="00044B02" w:rsidRDefault="00044B02" w:rsidP="00A05599">
            <w:pPr>
              <w:spacing w:line="360" w:lineRule="auto"/>
              <w:jc w:val="both"/>
              <w:rPr>
                <w:rFonts w:ascii="Arial" w:hAnsi="Arial" w:cs="Arial"/>
              </w:rPr>
            </w:pPr>
          </w:p>
        </w:tc>
      </w:tr>
      <w:tr w:rsidR="00044B02" w14:paraId="71D401AB" w14:textId="77777777" w:rsidTr="00044B02">
        <w:tc>
          <w:tcPr>
            <w:tcW w:w="1129" w:type="dxa"/>
            <w:tcBorders>
              <w:top w:val="nil"/>
              <w:left w:val="nil"/>
              <w:bottom w:val="nil"/>
              <w:right w:val="nil"/>
            </w:tcBorders>
          </w:tcPr>
          <w:p w14:paraId="27BE12B9" w14:textId="64B92018" w:rsidR="00044B02" w:rsidRDefault="00044B02" w:rsidP="00A05599">
            <w:pPr>
              <w:spacing w:line="360" w:lineRule="auto"/>
              <w:jc w:val="both"/>
              <w:rPr>
                <w:rFonts w:ascii="Arial" w:hAnsi="Arial" w:cs="Arial"/>
              </w:rPr>
            </w:pPr>
            <w:r>
              <w:rPr>
                <w:rFonts w:ascii="Arial" w:hAnsi="Arial" w:cs="Arial"/>
              </w:rPr>
              <w:t>1</w:t>
            </w:r>
            <w:r w:rsidR="000D674A">
              <w:rPr>
                <w:rFonts w:ascii="Arial" w:hAnsi="Arial" w:cs="Arial"/>
              </w:rPr>
              <w:t>2</w:t>
            </w:r>
            <w:r>
              <w:rPr>
                <w:rFonts w:ascii="Arial" w:hAnsi="Arial" w:cs="Arial"/>
              </w:rPr>
              <w:t>.3.6</w:t>
            </w:r>
          </w:p>
        </w:tc>
        <w:tc>
          <w:tcPr>
            <w:tcW w:w="7887" w:type="dxa"/>
            <w:gridSpan w:val="4"/>
            <w:tcBorders>
              <w:top w:val="nil"/>
              <w:left w:val="nil"/>
              <w:bottom w:val="nil"/>
              <w:right w:val="nil"/>
            </w:tcBorders>
          </w:tcPr>
          <w:p w14:paraId="41E10D9C" w14:textId="03046FB1" w:rsidR="00044B02" w:rsidRDefault="00044B02" w:rsidP="00A05599">
            <w:pPr>
              <w:spacing w:line="360" w:lineRule="auto"/>
              <w:jc w:val="both"/>
              <w:rPr>
                <w:rFonts w:ascii="Arial" w:hAnsi="Arial" w:cs="Arial"/>
              </w:rPr>
            </w:pPr>
            <w:r w:rsidRPr="00044B02">
              <w:rPr>
                <w:rFonts w:ascii="Arial" w:hAnsi="Arial" w:cs="Arial"/>
              </w:rPr>
              <w:t>The Municipal Manager must give instructions to all Directorates to develop a consultancy reduction plan, indicating how the Directorates intend to comply with the National Treasury instruction.</w:t>
            </w:r>
          </w:p>
        </w:tc>
      </w:tr>
      <w:tr w:rsidR="00044B02" w14:paraId="1084B8D9" w14:textId="77777777" w:rsidTr="00044B02">
        <w:tc>
          <w:tcPr>
            <w:tcW w:w="1129" w:type="dxa"/>
            <w:tcBorders>
              <w:top w:val="nil"/>
              <w:left w:val="nil"/>
              <w:bottom w:val="nil"/>
              <w:right w:val="nil"/>
            </w:tcBorders>
          </w:tcPr>
          <w:p w14:paraId="6DE26B6D"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22401C27" w14:textId="77777777" w:rsidR="00044B02" w:rsidRDefault="00044B02" w:rsidP="00A05599">
            <w:pPr>
              <w:spacing w:line="360" w:lineRule="auto"/>
              <w:jc w:val="both"/>
              <w:rPr>
                <w:rFonts w:ascii="Arial" w:hAnsi="Arial" w:cs="Arial"/>
              </w:rPr>
            </w:pPr>
          </w:p>
        </w:tc>
      </w:tr>
      <w:tr w:rsidR="00044B02" w14:paraId="5CA15343" w14:textId="77777777" w:rsidTr="00044B02">
        <w:tc>
          <w:tcPr>
            <w:tcW w:w="1129" w:type="dxa"/>
            <w:tcBorders>
              <w:top w:val="nil"/>
              <w:left w:val="nil"/>
              <w:bottom w:val="nil"/>
              <w:right w:val="nil"/>
            </w:tcBorders>
          </w:tcPr>
          <w:p w14:paraId="2601BD12" w14:textId="7B4F5C7D" w:rsidR="00044B02" w:rsidRPr="00044B02" w:rsidRDefault="00044B02" w:rsidP="00A05599">
            <w:pPr>
              <w:spacing w:line="360" w:lineRule="auto"/>
              <w:jc w:val="both"/>
              <w:rPr>
                <w:rFonts w:ascii="Arial" w:hAnsi="Arial" w:cs="Arial"/>
                <w:b/>
              </w:rPr>
            </w:pPr>
            <w:r>
              <w:rPr>
                <w:rFonts w:ascii="Arial" w:hAnsi="Arial" w:cs="Arial"/>
                <w:b/>
              </w:rPr>
              <w:t>1</w:t>
            </w:r>
            <w:r w:rsidR="000D674A">
              <w:rPr>
                <w:rFonts w:ascii="Arial" w:hAnsi="Arial" w:cs="Arial"/>
                <w:b/>
              </w:rPr>
              <w:t>3</w:t>
            </w:r>
            <w:r>
              <w:rPr>
                <w:rFonts w:ascii="Arial" w:hAnsi="Arial" w:cs="Arial"/>
                <w:b/>
              </w:rPr>
              <w:t>.</w:t>
            </w:r>
          </w:p>
        </w:tc>
        <w:tc>
          <w:tcPr>
            <w:tcW w:w="7887" w:type="dxa"/>
            <w:gridSpan w:val="4"/>
            <w:tcBorders>
              <w:top w:val="nil"/>
              <w:left w:val="nil"/>
              <w:bottom w:val="nil"/>
              <w:right w:val="nil"/>
            </w:tcBorders>
          </w:tcPr>
          <w:p w14:paraId="2BBF154F" w14:textId="2623D757" w:rsidR="00044B02" w:rsidRPr="00044B02" w:rsidRDefault="00044B02" w:rsidP="00A05599">
            <w:pPr>
              <w:spacing w:line="360" w:lineRule="auto"/>
              <w:jc w:val="both"/>
              <w:rPr>
                <w:rFonts w:ascii="Arial" w:hAnsi="Arial" w:cs="Arial"/>
                <w:b/>
                <w:u w:val="single"/>
              </w:rPr>
            </w:pPr>
            <w:r>
              <w:rPr>
                <w:rFonts w:ascii="Arial" w:hAnsi="Arial" w:cs="Arial"/>
                <w:b/>
                <w:u w:val="single"/>
              </w:rPr>
              <w:t>TELEPHONE COSTS (LANDLINE)</w:t>
            </w:r>
          </w:p>
        </w:tc>
      </w:tr>
      <w:tr w:rsidR="00044B02" w14:paraId="0D91CC9D" w14:textId="77777777" w:rsidTr="00044B02">
        <w:tc>
          <w:tcPr>
            <w:tcW w:w="1129" w:type="dxa"/>
            <w:tcBorders>
              <w:top w:val="nil"/>
              <w:left w:val="nil"/>
              <w:bottom w:val="nil"/>
              <w:right w:val="nil"/>
            </w:tcBorders>
          </w:tcPr>
          <w:p w14:paraId="25A0D7F6"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2689BFDA" w14:textId="77777777" w:rsidR="00044B02" w:rsidRDefault="00044B02" w:rsidP="00A05599">
            <w:pPr>
              <w:spacing w:line="360" w:lineRule="auto"/>
              <w:jc w:val="both"/>
              <w:rPr>
                <w:rFonts w:ascii="Arial" w:hAnsi="Arial" w:cs="Arial"/>
              </w:rPr>
            </w:pPr>
          </w:p>
        </w:tc>
      </w:tr>
      <w:tr w:rsidR="00044B02" w14:paraId="10C0B995" w14:textId="77777777" w:rsidTr="00044B02">
        <w:tc>
          <w:tcPr>
            <w:tcW w:w="1129" w:type="dxa"/>
            <w:tcBorders>
              <w:top w:val="nil"/>
              <w:left w:val="nil"/>
              <w:bottom w:val="nil"/>
              <w:right w:val="nil"/>
            </w:tcBorders>
          </w:tcPr>
          <w:p w14:paraId="0B9E2191" w14:textId="161034F1" w:rsidR="00044B02" w:rsidRPr="00044B02" w:rsidRDefault="00044B02" w:rsidP="00A05599">
            <w:pPr>
              <w:spacing w:line="360" w:lineRule="auto"/>
              <w:jc w:val="both"/>
              <w:rPr>
                <w:rFonts w:ascii="Arial" w:hAnsi="Arial" w:cs="Arial"/>
                <w:b/>
                <w:i/>
              </w:rPr>
            </w:pPr>
            <w:r>
              <w:rPr>
                <w:rFonts w:ascii="Arial" w:hAnsi="Arial" w:cs="Arial"/>
                <w:b/>
                <w:i/>
              </w:rPr>
              <w:t>1</w:t>
            </w:r>
            <w:r w:rsidR="000D674A">
              <w:rPr>
                <w:rFonts w:ascii="Arial" w:hAnsi="Arial" w:cs="Arial"/>
                <w:b/>
                <w:i/>
              </w:rPr>
              <w:t>3</w:t>
            </w:r>
            <w:r>
              <w:rPr>
                <w:rFonts w:ascii="Arial" w:hAnsi="Arial" w:cs="Arial"/>
                <w:b/>
                <w:i/>
              </w:rPr>
              <w:t>.1</w:t>
            </w:r>
          </w:p>
        </w:tc>
        <w:tc>
          <w:tcPr>
            <w:tcW w:w="7887" w:type="dxa"/>
            <w:gridSpan w:val="4"/>
            <w:tcBorders>
              <w:top w:val="nil"/>
              <w:left w:val="nil"/>
              <w:bottom w:val="nil"/>
              <w:right w:val="nil"/>
            </w:tcBorders>
          </w:tcPr>
          <w:p w14:paraId="4C7A73FE" w14:textId="74BE853B" w:rsidR="00044B02" w:rsidRPr="00044B02" w:rsidRDefault="00044B02" w:rsidP="00A05599">
            <w:pPr>
              <w:spacing w:line="360" w:lineRule="auto"/>
              <w:jc w:val="both"/>
              <w:rPr>
                <w:rFonts w:ascii="Arial" w:hAnsi="Arial" w:cs="Arial"/>
                <w:b/>
                <w:i/>
                <w:u w:val="single"/>
              </w:rPr>
            </w:pPr>
            <w:r>
              <w:rPr>
                <w:rFonts w:ascii="Arial" w:hAnsi="Arial" w:cs="Arial"/>
                <w:b/>
                <w:i/>
                <w:u w:val="single"/>
              </w:rPr>
              <w:t>Measure:</w:t>
            </w:r>
          </w:p>
        </w:tc>
      </w:tr>
      <w:tr w:rsidR="00044B02" w14:paraId="15AAC148" w14:textId="77777777" w:rsidTr="00044B02">
        <w:tc>
          <w:tcPr>
            <w:tcW w:w="1129" w:type="dxa"/>
            <w:tcBorders>
              <w:top w:val="nil"/>
              <w:left w:val="nil"/>
              <w:bottom w:val="nil"/>
              <w:right w:val="nil"/>
            </w:tcBorders>
          </w:tcPr>
          <w:p w14:paraId="7FE5C013"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2C06A312" w14:textId="77777777" w:rsidR="00044B02" w:rsidRDefault="00044B02" w:rsidP="00A05599">
            <w:pPr>
              <w:spacing w:line="360" w:lineRule="auto"/>
              <w:jc w:val="both"/>
              <w:rPr>
                <w:rFonts w:ascii="Arial" w:hAnsi="Arial" w:cs="Arial"/>
              </w:rPr>
            </w:pPr>
          </w:p>
        </w:tc>
      </w:tr>
      <w:tr w:rsidR="00044B02" w14:paraId="55ACC06D" w14:textId="77777777" w:rsidTr="00044B02">
        <w:tc>
          <w:tcPr>
            <w:tcW w:w="1129" w:type="dxa"/>
            <w:tcBorders>
              <w:top w:val="nil"/>
              <w:left w:val="nil"/>
              <w:bottom w:val="nil"/>
              <w:right w:val="nil"/>
            </w:tcBorders>
          </w:tcPr>
          <w:p w14:paraId="63C10ED1" w14:textId="3935560A" w:rsidR="00044B02" w:rsidRDefault="00044B02" w:rsidP="00A05599">
            <w:pPr>
              <w:spacing w:line="360" w:lineRule="auto"/>
              <w:jc w:val="both"/>
              <w:rPr>
                <w:rFonts w:ascii="Arial" w:hAnsi="Arial" w:cs="Arial"/>
              </w:rPr>
            </w:pPr>
            <w:r>
              <w:rPr>
                <w:rFonts w:ascii="Arial" w:hAnsi="Arial" w:cs="Arial"/>
              </w:rPr>
              <w:t>1</w:t>
            </w:r>
            <w:r w:rsidR="000D674A">
              <w:rPr>
                <w:rFonts w:ascii="Arial" w:hAnsi="Arial" w:cs="Arial"/>
              </w:rPr>
              <w:t>3</w:t>
            </w:r>
            <w:r>
              <w:rPr>
                <w:rFonts w:ascii="Arial" w:hAnsi="Arial" w:cs="Arial"/>
              </w:rPr>
              <w:t>.1.1</w:t>
            </w:r>
          </w:p>
        </w:tc>
        <w:tc>
          <w:tcPr>
            <w:tcW w:w="7887" w:type="dxa"/>
            <w:gridSpan w:val="4"/>
            <w:tcBorders>
              <w:top w:val="nil"/>
              <w:left w:val="nil"/>
              <w:bottom w:val="nil"/>
              <w:right w:val="nil"/>
            </w:tcBorders>
          </w:tcPr>
          <w:p w14:paraId="00624990" w14:textId="666F1315" w:rsidR="00044B02" w:rsidRDefault="00044B02" w:rsidP="00A05599">
            <w:pPr>
              <w:spacing w:line="360" w:lineRule="auto"/>
              <w:jc w:val="both"/>
              <w:rPr>
                <w:rFonts w:ascii="Arial" w:hAnsi="Arial" w:cs="Arial"/>
              </w:rPr>
            </w:pPr>
            <w:r w:rsidRPr="00044B02">
              <w:rPr>
                <w:rFonts w:ascii="Arial" w:hAnsi="Arial" w:cs="Arial"/>
              </w:rPr>
              <w:t>The Council’s policy relating to payment for private calls must be fully enforced by all Directorates.</w:t>
            </w:r>
          </w:p>
        </w:tc>
      </w:tr>
      <w:tr w:rsidR="00044B02" w14:paraId="5F58EB61" w14:textId="77777777" w:rsidTr="00044B02">
        <w:tc>
          <w:tcPr>
            <w:tcW w:w="1129" w:type="dxa"/>
            <w:tcBorders>
              <w:top w:val="nil"/>
              <w:left w:val="nil"/>
              <w:bottom w:val="nil"/>
              <w:right w:val="nil"/>
            </w:tcBorders>
          </w:tcPr>
          <w:p w14:paraId="27014143"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763160BB" w14:textId="77777777" w:rsidR="00044B02" w:rsidRDefault="00044B02" w:rsidP="00A05599">
            <w:pPr>
              <w:spacing w:line="360" w:lineRule="auto"/>
              <w:jc w:val="both"/>
              <w:rPr>
                <w:rFonts w:ascii="Arial" w:hAnsi="Arial" w:cs="Arial"/>
              </w:rPr>
            </w:pPr>
          </w:p>
        </w:tc>
      </w:tr>
      <w:tr w:rsidR="00044B02" w14:paraId="0D0BDA3B" w14:textId="77777777" w:rsidTr="00044B02">
        <w:tc>
          <w:tcPr>
            <w:tcW w:w="1129" w:type="dxa"/>
            <w:tcBorders>
              <w:top w:val="nil"/>
              <w:left w:val="nil"/>
              <w:bottom w:val="nil"/>
              <w:right w:val="nil"/>
            </w:tcBorders>
          </w:tcPr>
          <w:p w14:paraId="4EB26A5E" w14:textId="17AE1CBD" w:rsidR="00044B02" w:rsidRPr="00044B02" w:rsidRDefault="00044B02" w:rsidP="00A05599">
            <w:pPr>
              <w:spacing w:line="360" w:lineRule="auto"/>
              <w:jc w:val="both"/>
              <w:rPr>
                <w:rFonts w:ascii="Arial" w:hAnsi="Arial" w:cs="Arial"/>
                <w:b/>
                <w:i/>
              </w:rPr>
            </w:pPr>
            <w:r>
              <w:rPr>
                <w:rFonts w:ascii="Arial" w:hAnsi="Arial" w:cs="Arial"/>
                <w:b/>
                <w:i/>
              </w:rPr>
              <w:lastRenderedPageBreak/>
              <w:t>1</w:t>
            </w:r>
            <w:r w:rsidR="000D674A">
              <w:rPr>
                <w:rFonts w:ascii="Arial" w:hAnsi="Arial" w:cs="Arial"/>
                <w:b/>
                <w:i/>
              </w:rPr>
              <w:t>3</w:t>
            </w:r>
            <w:r>
              <w:rPr>
                <w:rFonts w:ascii="Arial" w:hAnsi="Arial" w:cs="Arial"/>
                <w:b/>
                <w:i/>
              </w:rPr>
              <w:t>.2</w:t>
            </w:r>
          </w:p>
        </w:tc>
        <w:tc>
          <w:tcPr>
            <w:tcW w:w="7887" w:type="dxa"/>
            <w:gridSpan w:val="4"/>
            <w:tcBorders>
              <w:top w:val="nil"/>
              <w:left w:val="nil"/>
              <w:bottom w:val="nil"/>
              <w:right w:val="nil"/>
            </w:tcBorders>
          </w:tcPr>
          <w:p w14:paraId="2DA77A4E" w14:textId="2B2D3462" w:rsidR="00044B02" w:rsidRPr="00044B02" w:rsidRDefault="00044B02" w:rsidP="00A05599">
            <w:pPr>
              <w:spacing w:line="360" w:lineRule="auto"/>
              <w:jc w:val="both"/>
              <w:rPr>
                <w:rFonts w:ascii="Arial" w:hAnsi="Arial" w:cs="Arial"/>
                <w:b/>
                <w:i/>
                <w:u w:val="single"/>
              </w:rPr>
            </w:pPr>
            <w:r w:rsidRPr="00044B02">
              <w:rPr>
                <w:rFonts w:ascii="Arial" w:hAnsi="Arial" w:cs="Arial"/>
                <w:b/>
                <w:i/>
                <w:u w:val="single"/>
              </w:rPr>
              <w:t>Controls:</w:t>
            </w:r>
          </w:p>
        </w:tc>
      </w:tr>
      <w:tr w:rsidR="00044B02" w14:paraId="603B0B18" w14:textId="77777777" w:rsidTr="00044B02">
        <w:tc>
          <w:tcPr>
            <w:tcW w:w="1129" w:type="dxa"/>
            <w:tcBorders>
              <w:top w:val="nil"/>
              <w:left w:val="nil"/>
              <w:bottom w:val="nil"/>
              <w:right w:val="nil"/>
            </w:tcBorders>
          </w:tcPr>
          <w:p w14:paraId="1AC28B36"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34634AD8" w14:textId="77777777" w:rsidR="00044B02" w:rsidRDefault="00044B02" w:rsidP="00A05599">
            <w:pPr>
              <w:spacing w:line="360" w:lineRule="auto"/>
              <w:jc w:val="both"/>
              <w:rPr>
                <w:rFonts w:ascii="Arial" w:hAnsi="Arial" w:cs="Arial"/>
              </w:rPr>
            </w:pPr>
          </w:p>
        </w:tc>
      </w:tr>
      <w:tr w:rsidR="00BE2846" w14:paraId="24AD029A" w14:textId="77777777" w:rsidTr="00044B02">
        <w:tc>
          <w:tcPr>
            <w:tcW w:w="1129" w:type="dxa"/>
            <w:tcBorders>
              <w:top w:val="nil"/>
              <w:left w:val="nil"/>
              <w:bottom w:val="nil"/>
              <w:right w:val="nil"/>
            </w:tcBorders>
          </w:tcPr>
          <w:p w14:paraId="6FE653B0" w14:textId="1EA22C5F" w:rsidR="00BE2846" w:rsidRDefault="00044B02" w:rsidP="00A05599">
            <w:pPr>
              <w:spacing w:line="360" w:lineRule="auto"/>
              <w:jc w:val="both"/>
              <w:rPr>
                <w:rFonts w:ascii="Arial" w:hAnsi="Arial" w:cs="Arial"/>
              </w:rPr>
            </w:pPr>
            <w:r>
              <w:rPr>
                <w:rFonts w:ascii="Arial" w:hAnsi="Arial" w:cs="Arial"/>
              </w:rPr>
              <w:t>1</w:t>
            </w:r>
            <w:r w:rsidR="000D674A">
              <w:rPr>
                <w:rFonts w:ascii="Arial" w:hAnsi="Arial" w:cs="Arial"/>
              </w:rPr>
              <w:t>3</w:t>
            </w:r>
            <w:r>
              <w:rPr>
                <w:rFonts w:ascii="Arial" w:hAnsi="Arial" w:cs="Arial"/>
              </w:rPr>
              <w:t>.2.1</w:t>
            </w:r>
          </w:p>
        </w:tc>
        <w:tc>
          <w:tcPr>
            <w:tcW w:w="7887" w:type="dxa"/>
            <w:gridSpan w:val="4"/>
            <w:tcBorders>
              <w:top w:val="nil"/>
              <w:left w:val="nil"/>
              <w:bottom w:val="nil"/>
              <w:right w:val="nil"/>
            </w:tcBorders>
          </w:tcPr>
          <w:p w14:paraId="722586B0" w14:textId="1D8F9229" w:rsidR="00BE2846" w:rsidRDefault="00044B02" w:rsidP="00A05599">
            <w:pPr>
              <w:spacing w:line="360" w:lineRule="auto"/>
              <w:jc w:val="both"/>
              <w:rPr>
                <w:rFonts w:ascii="Arial" w:hAnsi="Arial" w:cs="Arial"/>
              </w:rPr>
            </w:pPr>
            <w:r w:rsidRPr="00044B02">
              <w:rPr>
                <w:rFonts w:ascii="Arial" w:hAnsi="Arial" w:cs="Arial"/>
              </w:rPr>
              <w:t>The cost of private calls must be recovered by all Directorates by providing a schedule on a monthly basis to the Finance Directorate (Payroll Office), so that the necessary deductions can be made from the affected municipal employees’ salaries.</w:t>
            </w:r>
          </w:p>
        </w:tc>
      </w:tr>
      <w:tr w:rsidR="00173C95" w14:paraId="4A535F38" w14:textId="77777777" w:rsidTr="00044B02">
        <w:tc>
          <w:tcPr>
            <w:tcW w:w="1129" w:type="dxa"/>
            <w:tcBorders>
              <w:top w:val="nil"/>
              <w:left w:val="nil"/>
              <w:bottom w:val="nil"/>
              <w:right w:val="nil"/>
            </w:tcBorders>
          </w:tcPr>
          <w:p w14:paraId="2890D939" w14:textId="77777777" w:rsidR="00173C95" w:rsidRDefault="00173C95" w:rsidP="00A05599">
            <w:pPr>
              <w:spacing w:line="360" w:lineRule="auto"/>
              <w:jc w:val="both"/>
              <w:rPr>
                <w:rFonts w:ascii="Arial" w:hAnsi="Arial" w:cs="Arial"/>
              </w:rPr>
            </w:pPr>
          </w:p>
        </w:tc>
        <w:tc>
          <w:tcPr>
            <w:tcW w:w="7887" w:type="dxa"/>
            <w:gridSpan w:val="4"/>
            <w:tcBorders>
              <w:top w:val="nil"/>
              <w:left w:val="nil"/>
              <w:bottom w:val="nil"/>
              <w:right w:val="nil"/>
            </w:tcBorders>
          </w:tcPr>
          <w:p w14:paraId="57EA15CE" w14:textId="77777777" w:rsidR="00173C95" w:rsidRDefault="00173C95" w:rsidP="00A05599">
            <w:pPr>
              <w:spacing w:line="360" w:lineRule="auto"/>
              <w:jc w:val="both"/>
              <w:rPr>
                <w:rFonts w:ascii="Arial" w:hAnsi="Arial" w:cs="Arial"/>
              </w:rPr>
            </w:pPr>
          </w:p>
        </w:tc>
      </w:tr>
      <w:tr w:rsidR="00044B02" w14:paraId="40802C29" w14:textId="77777777" w:rsidTr="00044B02">
        <w:tc>
          <w:tcPr>
            <w:tcW w:w="1129" w:type="dxa"/>
            <w:tcBorders>
              <w:top w:val="nil"/>
              <w:left w:val="nil"/>
              <w:bottom w:val="nil"/>
              <w:right w:val="nil"/>
            </w:tcBorders>
          </w:tcPr>
          <w:p w14:paraId="07FC236B" w14:textId="0024B02B" w:rsidR="00044B02" w:rsidRPr="00044B02" w:rsidRDefault="00044B02" w:rsidP="00A05599">
            <w:pPr>
              <w:spacing w:line="360" w:lineRule="auto"/>
              <w:jc w:val="both"/>
              <w:rPr>
                <w:rFonts w:ascii="Arial" w:hAnsi="Arial" w:cs="Arial"/>
                <w:b/>
              </w:rPr>
            </w:pPr>
            <w:r>
              <w:rPr>
                <w:rFonts w:ascii="Arial" w:hAnsi="Arial" w:cs="Arial"/>
                <w:b/>
              </w:rPr>
              <w:t>1</w:t>
            </w:r>
            <w:r w:rsidR="000D674A">
              <w:rPr>
                <w:rFonts w:ascii="Arial" w:hAnsi="Arial" w:cs="Arial"/>
                <w:b/>
              </w:rPr>
              <w:t>4</w:t>
            </w:r>
            <w:r>
              <w:rPr>
                <w:rFonts w:ascii="Arial" w:hAnsi="Arial" w:cs="Arial"/>
                <w:b/>
              </w:rPr>
              <w:t>.</w:t>
            </w:r>
          </w:p>
        </w:tc>
        <w:tc>
          <w:tcPr>
            <w:tcW w:w="7887" w:type="dxa"/>
            <w:gridSpan w:val="4"/>
            <w:tcBorders>
              <w:top w:val="nil"/>
              <w:left w:val="nil"/>
              <w:bottom w:val="nil"/>
              <w:right w:val="nil"/>
            </w:tcBorders>
          </w:tcPr>
          <w:p w14:paraId="6EE774FE" w14:textId="07B5C561" w:rsidR="00044B02" w:rsidRPr="00044B02" w:rsidRDefault="00044B02" w:rsidP="00A05599">
            <w:pPr>
              <w:spacing w:line="360" w:lineRule="auto"/>
              <w:jc w:val="both"/>
              <w:rPr>
                <w:rFonts w:ascii="Arial" w:hAnsi="Arial" w:cs="Arial"/>
                <w:b/>
                <w:u w:val="single"/>
              </w:rPr>
            </w:pPr>
            <w:r>
              <w:rPr>
                <w:rFonts w:ascii="Arial" w:hAnsi="Arial" w:cs="Arial"/>
                <w:b/>
                <w:u w:val="single"/>
              </w:rPr>
              <w:t>UNIFORMS AND CLOTHING</w:t>
            </w:r>
          </w:p>
        </w:tc>
      </w:tr>
      <w:tr w:rsidR="00044B02" w14:paraId="7B2B1F55" w14:textId="77777777" w:rsidTr="00044B02">
        <w:tc>
          <w:tcPr>
            <w:tcW w:w="1129" w:type="dxa"/>
            <w:tcBorders>
              <w:top w:val="nil"/>
              <w:left w:val="nil"/>
              <w:bottom w:val="nil"/>
              <w:right w:val="nil"/>
            </w:tcBorders>
          </w:tcPr>
          <w:p w14:paraId="4C24CB7A"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3A9EDA57" w14:textId="77777777" w:rsidR="00044B02" w:rsidRDefault="00044B02" w:rsidP="00A05599">
            <w:pPr>
              <w:spacing w:line="360" w:lineRule="auto"/>
              <w:jc w:val="both"/>
              <w:rPr>
                <w:rFonts w:ascii="Arial" w:hAnsi="Arial" w:cs="Arial"/>
              </w:rPr>
            </w:pPr>
          </w:p>
        </w:tc>
      </w:tr>
      <w:tr w:rsidR="00044B02" w14:paraId="68D36757" w14:textId="77777777" w:rsidTr="00044B02">
        <w:tc>
          <w:tcPr>
            <w:tcW w:w="1129" w:type="dxa"/>
            <w:tcBorders>
              <w:top w:val="nil"/>
              <w:left w:val="nil"/>
              <w:bottom w:val="nil"/>
              <w:right w:val="nil"/>
            </w:tcBorders>
          </w:tcPr>
          <w:p w14:paraId="1F1AD156" w14:textId="65E9CFDF" w:rsidR="00044B02" w:rsidRPr="00044B02" w:rsidRDefault="00044B02" w:rsidP="00A05599">
            <w:pPr>
              <w:spacing w:line="360" w:lineRule="auto"/>
              <w:jc w:val="both"/>
              <w:rPr>
                <w:rFonts w:ascii="Arial" w:hAnsi="Arial" w:cs="Arial"/>
                <w:b/>
                <w:i/>
              </w:rPr>
            </w:pPr>
            <w:r>
              <w:rPr>
                <w:rFonts w:ascii="Arial" w:hAnsi="Arial" w:cs="Arial"/>
                <w:b/>
                <w:i/>
              </w:rPr>
              <w:t>1</w:t>
            </w:r>
            <w:r w:rsidR="000D674A">
              <w:rPr>
                <w:rFonts w:ascii="Arial" w:hAnsi="Arial" w:cs="Arial"/>
                <w:b/>
                <w:i/>
              </w:rPr>
              <w:t>4</w:t>
            </w:r>
            <w:r>
              <w:rPr>
                <w:rFonts w:ascii="Arial" w:hAnsi="Arial" w:cs="Arial"/>
                <w:b/>
                <w:i/>
              </w:rPr>
              <w:t>.1</w:t>
            </w:r>
          </w:p>
        </w:tc>
        <w:tc>
          <w:tcPr>
            <w:tcW w:w="7887" w:type="dxa"/>
            <w:gridSpan w:val="4"/>
            <w:tcBorders>
              <w:top w:val="nil"/>
              <w:left w:val="nil"/>
              <w:bottom w:val="nil"/>
              <w:right w:val="nil"/>
            </w:tcBorders>
          </w:tcPr>
          <w:p w14:paraId="62DD8F68" w14:textId="291062A3" w:rsidR="00044B02" w:rsidRPr="00044B02" w:rsidRDefault="00044B02" w:rsidP="00A05599">
            <w:pPr>
              <w:spacing w:line="360" w:lineRule="auto"/>
              <w:jc w:val="both"/>
              <w:rPr>
                <w:rFonts w:ascii="Arial" w:hAnsi="Arial" w:cs="Arial"/>
                <w:b/>
                <w:i/>
                <w:u w:val="single"/>
              </w:rPr>
            </w:pPr>
            <w:r>
              <w:rPr>
                <w:rFonts w:ascii="Arial" w:hAnsi="Arial" w:cs="Arial"/>
                <w:b/>
                <w:i/>
                <w:u w:val="single"/>
              </w:rPr>
              <w:t>Controls:</w:t>
            </w:r>
          </w:p>
        </w:tc>
      </w:tr>
      <w:tr w:rsidR="00044B02" w14:paraId="5DB77D4F" w14:textId="77777777" w:rsidTr="00044B02">
        <w:tc>
          <w:tcPr>
            <w:tcW w:w="1129" w:type="dxa"/>
            <w:tcBorders>
              <w:top w:val="nil"/>
              <w:left w:val="nil"/>
              <w:bottom w:val="nil"/>
              <w:right w:val="nil"/>
            </w:tcBorders>
          </w:tcPr>
          <w:p w14:paraId="142F1D7C"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6E8ACBC0" w14:textId="77777777" w:rsidR="00044B02" w:rsidRDefault="00044B02" w:rsidP="00A05599">
            <w:pPr>
              <w:spacing w:line="360" w:lineRule="auto"/>
              <w:jc w:val="both"/>
              <w:rPr>
                <w:rFonts w:ascii="Arial" w:hAnsi="Arial" w:cs="Arial"/>
              </w:rPr>
            </w:pPr>
          </w:p>
        </w:tc>
      </w:tr>
      <w:tr w:rsidR="00044B02" w14:paraId="65A249AD" w14:textId="77777777" w:rsidTr="00044B02">
        <w:tc>
          <w:tcPr>
            <w:tcW w:w="1129" w:type="dxa"/>
            <w:tcBorders>
              <w:top w:val="nil"/>
              <w:left w:val="nil"/>
              <w:bottom w:val="nil"/>
              <w:right w:val="nil"/>
            </w:tcBorders>
          </w:tcPr>
          <w:p w14:paraId="2D9BE993" w14:textId="097D5C75" w:rsidR="00044B02" w:rsidRDefault="00044B02" w:rsidP="00A05599">
            <w:pPr>
              <w:spacing w:line="360" w:lineRule="auto"/>
              <w:jc w:val="both"/>
              <w:rPr>
                <w:rFonts w:ascii="Arial" w:hAnsi="Arial" w:cs="Arial"/>
              </w:rPr>
            </w:pPr>
            <w:r>
              <w:rPr>
                <w:rFonts w:ascii="Arial" w:hAnsi="Arial" w:cs="Arial"/>
              </w:rPr>
              <w:t>1</w:t>
            </w:r>
            <w:r w:rsidR="000D674A">
              <w:rPr>
                <w:rFonts w:ascii="Arial" w:hAnsi="Arial" w:cs="Arial"/>
              </w:rPr>
              <w:t>4</w:t>
            </w:r>
            <w:r>
              <w:rPr>
                <w:rFonts w:ascii="Arial" w:hAnsi="Arial" w:cs="Arial"/>
              </w:rPr>
              <w:t>.1.1</w:t>
            </w:r>
          </w:p>
        </w:tc>
        <w:tc>
          <w:tcPr>
            <w:tcW w:w="7887" w:type="dxa"/>
            <w:gridSpan w:val="4"/>
            <w:tcBorders>
              <w:top w:val="nil"/>
              <w:left w:val="nil"/>
              <w:bottom w:val="nil"/>
              <w:right w:val="nil"/>
            </w:tcBorders>
          </w:tcPr>
          <w:p w14:paraId="515C868A" w14:textId="51C7ABC1" w:rsidR="00044B02" w:rsidRDefault="00044B02" w:rsidP="00A05599">
            <w:pPr>
              <w:spacing w:line="360" w:lineRule="auto"/>
              <w:jc w:val="both"/>
              <w:rPr>
                <w:rFonts w:ascii="Arial" w:hAnsi="Arial" w:cs="Arial"/>
              </w:rPr>
            </w:pPr>
            <w:r w:rsidRPr="00044B02">
              <w:rPr>
                <w:rFonts w:ascii="Arial" w:hAnsi="Arial" w:cs="Arial"/>
              </w:rPr>
              <w:t xml:space="preserve">A Uniforms Policy must be drafted stipulating the guidelines, including type of uniforms, shoes and frequency of issue, </w:t>
            </w:r>
            <w:del w:id="12" w:author="Helene Jacobs" w:date="2019-06-11T10:08:00Z">
              <w:r w:rsidRPr="00044B02" w:rsidDel="005E616A">
                <w:rPr>
                  <w:rFonts w:ascii="Arial" w:hAnsi="Arial" w:cs="Arial"/>
                </w:rPr>
                <w:delText>etc</w:delText>
              </w:r>
            </w:del>
            <w:ins w:id="13" w:author="Helene Jacobs" w:date="2019-06-11T10:08:00Z">
              <w:r w:rsidR="005E616A" w:rsidRPr="00044B02">
                <w:rPr>
                  <w:rFonts w:ascii="Arial" w:hAnsi="Arial" w:cs="Arial"/>
                </w:rPr>
                <w:t>etc.</w:t>
              </w:r>
            </w:ins>
            <w:r w:rsidRPr="00044B02">
              <w:rPr>
                <w:rFonts w:ascii="Arial" w:hAnsi="Arial" w:cs="Arial"/>
              </w:rPr>
              <w:t xml:space="preserve"> in line with the working environment of the respective employees.</w:t>
            </w:r>
          </w:p>
        </w:tc>
      </w:tr>
      <w:tr w:rsidR="00044B02" w14:paraId="5D7784EB" w14:textId="77777777" w:rsidTr="00044B02">
        <w:tc>
          <w:tcPr>
            <w:tcW w:w="1129" w:type="dxa"/>
            <w:tcBorders>
              <w:top w:val="nil"/>
              <w:left w:val="nil"/>
              <w:bottom w:val="nil"/>
              <w:right w:val="nil"/>
            </w:tcBorders>
          </w:tcPr>
          <w:p w14:paraId="182436CB"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4056D007" w14:textId="77777777" w:rsidR="00044B02" w:rsidRDefault="00044B02" w:rsidP="00A05599">
            <w:pPr>
              <w:spacing w:line="360" w:lineRule="auto"/>
              <w:jc w:val="both"/>
              <w:rPr>
                <w:rFonts w:ascii="Arial" w:hAnsi="Arial" w:cs="Arial"/>
              </w:rPr>
            </w:pPr>
          </w:p>
        </w:tc>
      </w:tr>
      <w:tr w:rsidR="00044B02" w14:paraId="55FF3994" w14:textId="77777777" w:rsidTr="00044B02">
        <w:tc>
          <w:tcPr>
            <w:tcW w:w="1129" w:type="dxa"/>
            <w:tcBorders>
              <w:top w:val="nil"/>
              <w:left w:val="nil"/>
              <w:bottom w:val="nil"/>
              <w:right w:val="nil"/>
            </w:tcBorders>
          </w:tcPr>
          <w:p w14:paraId="2899E2DA" w14:textId="6DB19090" w:rsidR="00044B02" w:rsidRDefault="00044B02" w:rsidP="00A05599">
            <w:pPr>
              <w:spacing w:line="360" w:lineRule="auto"/>
              <w:jc w:val="both"/>
              <w:rPr>
                <w:rFonts w:ascii="Arial" w:hAnsi="Arial" w:cs="Arial"/>
              </w:rPr>
            </w:pPr>
            <w:r>
              <w:rPr>
                <w:rFonts w:ascii="Arial" w:hAnsi="Arial" w:cs="Arial"/>
              </w:rPr>
              <w:t>1</w:t>
            </w:r>
            <w:r w:rsidR="000D674A">
              <w:rPr>
                <w:rFonts w:ascii="Arial" w:hAnsi="Arial" w:cs="Arial"/>
              </w:rPr>
              <w:t>4</w:t>
            </w:r>
            <w:r>
              <w:rPr>
                <w:rFonts w:ascii="Arial" w:hAnsi="Arial" w:cs="Arial"/>
              </w:rPr>
              <w:t>.1.2</w:t>
            </w:r>
          </w:p>
        </w:tc>
        <w:tc>
          <w:tcPr>
            <w:tcW w:w="7887" w:type="dxa"/>
            <w:gridSpan w:val="4"/>
            <w:tcBorders>
              <w:top w:val="nil"/>
              <w:left w:val="nil"/>
              <w:bottom w:val="nil"/>
              <w:right w:val="nil"/>
            </w:tcBorders>
          </w:tcPr>
          <w:p w14:paraId="32A0984B" w14:textId="3490BEC6" w:rsidR="00044B02" w:rsidRDefault="00044B02" w:rsidP="00A05599">
            <w:pPr>
              <w:spacing w:line="360" w:lineRule="auto"/>
              <w:jc w:val="both"/>
              <w:rPr>
                <w:rFonts w:ascii="Arial" w:hAnsi="Arial" w:cs="Arial"/>
              </w:rPr>
            </w:pPr>
            <w:r w:rsidRPr="00044B02">
              <w:rPr>
                <w:rFonts w:ascii="Arial" w:hAnsi="Arial" w:cs="Arial"/>
              </w:rPr>
              <w:t>A monthly reconciliation of uniforms purchased and issued to staff members must also be performed by the respective Directorates.</w:t>
            </w:r>
          </w:p>
        </w:tc>
      </w:tr>
      <w:tr w:rsidR="00044B02" w14:paraId="4B24FCBE" w14:textId="77777777" w:rsidTr="00317F4D">
        <w:tc>
          <w:tcPr>
            <w:tcW w:w="1129" w:type="dxa"/>
            <w:tcBorders>
              <w:top w:val="nil"/>
              <w:left w:val="nil"/>
              <w:bottom w:val="nil"/>
              <w:right w:val="nil"/>
            </w:tcBorders>
          </w:tcPr>
          <w:p w14:paraId="3F86DF8B"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343AB455" w14:textId="77777777" w:rsidR="00044B02" w:rsidRDefault="00044B02" w:rsidP="00A05599">
            <w:pPr>
              <w:spacing w:line="360" w:lineRule="auto"/>
              <w:jc w:val="both"/>
              <w:rPr>
                <w:rFonts w:ascii="Arial" w:hAnsi="Arial" w:cs="Arial"/>
              </w:rPr>
            </w:pPr>
          </w:p>
        </w:tc>
      </w:tr>
      <w:tr w:rsidR="00044B02" w14:paraId="36EBD419" w14:textId="77777777" w:rsidTr="00317F4D">
        <w:tc>
          <w:tcPr>
            <w:tcW w:w="1129" w:type="dxa"/>
            <w:tcBorders>
              <w:top w:val="nil"/>
              <w:left w:val="nil"/>
              <w:bottom w:val="nil"/>
              <w:right w:val="nil"/>
            </w:tcBorders>
          </w:tcPr>
          <w:p w14:paraId="46D67149" w14:textId="6DE7CF1B" w:rsidR="00044B02" w:rsidRPr="00044B02" w:rsidRDefault="00044B02" w:rsidP="00A05599">
            <w:pPr>
              <w:spacing w:line="360" w:lineRule="auto"/>
              <w:jc w:val="both"/>
              <w:rPr>
                <w:rFonts w:ascii="Arial" w:hAnsi="Arial" w:cs="Arial"/>
                <w:b/>
              </w:rPr>
            </w:pPr>
            <w:r>
              <w:rPr>
                <w:rFonts w:ascii="Arial" w:hAnsi="Arial" w:cs="Arial"/>
                <w:b/>
              </w:rPr>
              <w:t>1</w:t>
            </w:r>
            <w:r w:rsidR="000D674A">
              <w:rPr>
                <w:rFonts w:ascii="Arial" w:hAnsi="Arial" w:cs="Arial"/>
                <w:b/>
              </w:rPr>
              <w:t>5</w:t>
            </w:r>
            <w:r>
              <w:rPr>
                <w:rFonts w:ascii="Arial" w:hAnsi="Arial" w:cs="Arial"/>
                <w:b/>
              </w:rPr>
              <w:t>.</w:t>
            </w:r>
          </w:p>
        </w:tc>
        <w:tc>
          <w:tcPr>
            <w:tcW w:w="7887" w:type="dxa"/>
            <w:gridSpan w:val="4"/>
            <w:tcBorders>
              <w:top w:val="nil"/>
              <w:left w:val="nil"/>
              <w:bottom w:val="nil"/>
              <w:right w:val="nil"/>
            </w:tcBorders>
          </w:tcPr>
          <w:p w14:paraId="2BC4C5FA" w14:textId="21FA0524" w:rsidR="00044B02" w:rsidRPr="00044B02" w:rsidRDefault="00044B02" w:rsidP="00A05599">
            <w:pPr>
              <w:spacing w:line="360" w:lineRule="auto"/>
              <w:jc w:val="both"/>
              <w:rPr>
                <w:rFonts w:ascii="Arial" w:hAnsi="Arial" w:cs="Arial"/>
                <w:b/>
                <w:u w:val="single"/>
              </w:rPr>
            </w:pPr>
            <w:r>
              <w:rPr>
                <w:rFonts w:ascii="Arial" w:hAnsi="Arial" w:cs="Arial"/>
                <w:b/>
                <w:u w:val="single"/>
              </w:rPr>
              <w:t>TRAVEL AND SUBSISTENCE</w:t>
            </w:r>
          </w:p>
        </w:tc>
      </w:tr>
      <w:tr w:rsidR="00044B02" w14:paraId="0904AC66" w14:textId="77777777" w:rsidTr="00317F4D">
        <w:tc>
          <w:tcPr>
            <w:tcW w:w="1129" w:type="dxa"/>
            <w:tcBorders>
              <w:top w:val="nil"/>
              <w:left w:val="nil"/>
              <w:bottom w:val="nil"/>
              <w:right w:val="nil"/>
            </w:tcBorders>
          </w:tcPr>
          <w:p w14:paraId="466AF733"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109A42E3" w14:textId="77777777" w:rsidR="00044B02" w:rsidRDefault="00044B02" w:rsidP="00A05599">
            <w:pPr>
              <w:spacing w:line="360" w:lineRule="auto"/>
              <w:jc w:val="both"/>
              <w:rPr>
                <w:rFonts w:ascii="Arial" w:hAnsi="Arial" w:cs="Arial"/>
              </w:rPr>
            </w:pPr>
          </w:p>
        </w:tc>
      </w:tr>
      <w:tr w:rsidR="00044B02" w14:paraId="5EA615C8" w14:textId="77777777" w:rsidTr="00317F4D">
        <w:tc>
          <w:tcPr>
            <w:tcW w:w="1129" w:type="dxa"/>
            <w:tcBorders>
              <w:top w:val="nil"/>
              <w:left w:val="nil"/>
              <w:bottom w:val="nil"/>
              <w:right w:val="nil"/>
            </w:tcBorders>
          </w:tcPr>
          <w:p w14:paraId="2FDCCE4E"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44E34A4C" w14:textId="274D7722" w:rsidR="00044B02" w:rsidRDefault="00044B02" w:rsidP="00E01C83">
            <w:pPr>
              <w:spacing w:line="360" w:lineRule="auto"/>
              <w:jc w:val="both"/>
              <w:rPr>
                <w:rFonts w:ascii="Arial" w:hAnsi="Arial" w:cs="Arial"/>
              </w:rPr>
            </w:pPr>
            <w:r w:rsidRPr="00044B02">
              <w:rPr>
                <w:rFonts w:ascii="Arial" w:hAnsi="Arial" w:cs="Arial"/>
              </w:rPr>
              <w:t xml:space="preserve">In line with the </w:t>
            </w:r>
            <w:r w:rsidR="009E3081">
              <w:rPr>
                <w:rFonts w:ascii="Arial" w:hAnsi="Arial" w:cs="Arial"/>
              </w:rPr>
              <w:t>National Treasury instruction 04 of 2017/2018</w:t>
            </w:r>
            <w:r w:rsidRPr="00044B02">
              <w:rPr>
                <w:rFonts w:ascii="Arial" w:hAnsi="Arial" w:cs="Arial"/>
              </w:rPr>
              <w:t>, as it relates to</w:t>
            </w:r>
            <w:r w:rsidR="00E01C83">
              <w:rPr>
                <w:rFonts w:ascii="Arial" w:hAnsi="Arial" w:cs="Arial"/>
              </w:rPr>
              <w:t xml:space="preserve"> </w:t>
            </w:r>
            <w:r w:rsidRPr="00044B02">
              <w:rPr>
                <w:rFonts w:ascii="Arial" w:hAnsi="Arial" w:cs="Arial"/>
              </w:rPr>
              <w:t>travel and subsistence expenses, the following control measures must be</w:t>
            </w:r>
            <w:r w:rsidR="00E01C83">
              <w:rPr>
                <w:rFonts w:ascii="Arial" w:hAnsi="Arial" w:cs="Arial"/>
              </w:rPr>
              <w:t xml:space="preserve"> </w:t>
            </w:r>
            <w:r w:rsidRPr="00044B02">
              <w:rPr>
                <w:rFonts w:ascii="Arial" w:hAnsi="Arial" w:cs="Arial"/>
              </w:rPr>
              <w:t>implemented: -</w:t>
            </w:r>
          </w:p>
        </w:tc>
      </w:tr>
      <w:tr w:rsidR="00044B02" w14:paraId="13E4AF6A" w14:textId="77777777" w:rsidTr="00317F4D">
        <w:tc>
          <w:tcPr>
            <w:tcW w:w="1129" w:type="dxa"/>
            <w:tcBorders>
              <w:top w:val="nil"/>
              <w:left w:val="nil"/>
              <w:bottom w:val="nil"/>
              <w:right w:val="nil"/>
            </w:tcBorders>
          </w:tcPr>
          <w:p w14:paraId="1E5246B1"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556EBA0F" w14:textId="77777777" w:rsidR="00044B02" w:rsidRDefault="00044B02" w:rsidP="00A05599">
            <w:pPr>
              <w:spacing w:line="360" w:lineRule="auto"/>
              <w:jc w:val="both"/>
              <w:rPr>
                <w:rFonts w:ascii="Arial" w:hAnsi="Arial" w:cs="Arial"/>
              </w:rPr>
            </w:pPr>
          </w:p>
        </w:tc>
      </w:tr>
      <w:tr w:rsidR="00044B02" w14:paraId="7A1D405D" w14:textId="77777777" w:rsidTr="00317F4D">
        <w:tc>
          <w:tcPr>
            <w:tcW w:w="1129" w:type="dxa"/>
            <w:tcBorders>
              <w:top w:val="nil"/>
              <w:left w:val="nil"/>
              <w:bottom w:val="nil"/>
              <w:right w:val="nil"/>
            </w:tcBorders>
          </w:tcPr>
          <w:p w14:paraId="3AD99F33" w14:textId="35DB813E" w:rsidR="00044B02" w:rsidRPr="00044B02" w:rsidRDefault="00044B02" w:rsidP="00A05599">
            <w:pPr>
              <w:spacing w:line="360" w:lineRule="auto"/>
              <w:jc w:val="both"/>
              <w:rPr>
                <w:rFonts w:ascii="Arial" w:hAnsi="Arial" w:cs="Arial"/>
                <w:b/>
                <w:i/>
              </w:rPr>
            </w:pPr>
            <w:r>
              <w:rPr>
                <w:rFonts w:ascii="Arial" w:hAnsi="Arial" w:cs="Arial"/>
                <w:b/>
                <w:i/>
              </w:rPr>
              <w:t>1</w:t>
            </w:r>
            <w:r w:rsidR="000D674A">
              <w:rPr>
                <w:rFonts w:ascii="Arial" w:hAnsi="Arial" w:cs="Arial"/>
                <w:b/>
                <w:i/>
              </w:rPr>
              <w:t>5</w:t>
            </w:r>
            <w:r>
              <w:rPr>
                <w:rFonts w:ascii="Arial" w:hAnsi="Arial" w:cs="Arial"/>
                <w:b/>
                <w:i/>
              </w:rPr>
              <w:t>.1</w:t>
            </w:r>
          </w:p>
        </w:tc>
        <w:tc>
          <w:tcPr>
            <w:tcW w:w="7887" w:type="dxa"/>
            <w:gridSpan w:val="4"/>
            <w:tcBorders>
              <w:top w:val="nil"/>
              <w:left w:val="nil"/>
              <w:bottom w:val="nil"/>
              <w:right w:val="nil"/>
            </w:tcBorders>
          </w:tcPr>
          <w:p w14:paraId="49BD3168" w14:textId="70CE3EB9" w:rsidR="00044B02" w:rsidRPr="00044B02" w:rsidRDefault="00044B02" w:rsidP="00A05599">
            <w:pPr>
              <w:spacing w:line="360" w:lineRule="auto"/>
              <w:jc w:val="both"/>
              <w:rPr>
                <w:rFonts w:ascii="Arial" w:hAnsi="Arial" w:cs="Arial"/>
                <w:b/>
                <w:i/>
                <w:u w:val="single"/>
              </w:rPr>
            </w:pPr>
            <w:r>
              <w:rPr>
                <w:rFonts w:ascii="Arial" w:hAnsi="Arial" w:cs="Arial"/>
                <w:b/>
                <w:i/>
                <w:u w:val="single"/>
              </w:rPr>
              <w:t>Control Measures:</w:t>
            </w:r>
          </w:p>
        </w:tc>
      </w:tr>
      <w:tr w:rsidR="00044B02" w14:paraId="19FCE987" w14:textId="77777777" w:rsidTr="00317F4D">
        <w:tc>
          <w:tcPr>
            <w:tcW w:w="1129" w:type="dxa"/>
            <w:tcBorders>
              <w:top w:val="nil"/>
              <w:left w:val="nil"/>
              <w:bottom w:val="nil"/>
              <w:right w:val="nil"/>
            </w:tcBorders>
          </w:tcPr>
          <w:p w14:paraId="20104CD9"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2C60D5F5" w14:textId="77777777" w:rsidR="00044B02" w:rsidRDefault="00044B02" w:rsidP="00A05599">
            <w:pPr>
              <w:spacing w:line="360" w:lineRule="auto"/>
              <w:jc w:val="both"/>
              <w:rPr>
                <w:rFonts w:ascii="Arial" w:hAnsi="Arial" w:cs="Arial"/>
              </w:rPr>
            </w:pPr>
          </w:p>
        </w:tc>
      </w:tr>
      <w:tr w:rsidR="00044B02" w14:paraId="029B775D" w14:textId="77777777" w:rsidTr="00317F4D">
        <w:tc>
          <w:tcPr>
            <w:tcW w:w="1129" w:type="dxa"/>
            <w:tcBorders>
              <w:top w:val="nil"/>
              <w:left w:val="nil"/>
              <w:bottom w:val="nil"/>
              <w:right w:val="nil"/>
            </w:tcBorders>
          </w:tcPr>
          <w:p w14:paraId="7BFFEE4F" w14:textId="186038EF" w:rsidR="00044B02" w:rsidRDefault="00044B02" w:rsidP="00A05599">
            <w:pPr>
              <w:spacing w:line="360" w:lineRule="auto"/>
              <w:jc w:val="both"/>
              <w:rPr>
                <w:rFonts w:ascii="Arial" w:hAnsi="Arial" w:cs="Arial"/>
              </w:rPr>
            </w:pPr>
            <w:r>
              <w:rPr>
                <w:rFonts w:ascii="Arial" w:hAnsi="Arial" w:cs="Arial"/>
              </w:rPr>
              <w:t>1</w:t>
            </w:r>
            <w:r w:rsidR="000D674A">
              <w:rPr>
                <w:rFonts w:ascii="Arial" w:hAnsi="Arial" w:cs="Arial"/>
              </w:rPr>
              <w:t>5</w:t>
            </w:r>
            <w:r>
              <w:rPr>
                <w:rFonts w:ascii="Arial" w:hAnsi="Arial" w:cs="Arial"/>
              </w:rPr>
              <w:t>.1.1</w:t>
            </w:r>
          </w:p>
        </w:tc>
        <w:tc>
          <w:tcPr>
            <w:tcW w:w="7887" w:type="dxa"/>
            <w:gridSpan w:val="4"/>
            <w:tcBorders>
              <w:top w:val="nil"/>
              <w:left w:val="nil"/>
              <w:bottom w:val="nil"/>
              <w:right w:val="nil"/>
            </w:tcBorders>
          </w:tcPr>
          <w:p w14:paraId="24664616" w14:textId="2C005DB0" w:rsidR="00044B02" w:rsidRDefault="00317F4D" w:rsidP="00A05599">
            <w:pPr>
              <w:spacing w:line="360" w:lineRule="auto"/>
              <w:jc w:val="both"/>
              <w:rPr>
                <w:rFonts w:ascii="Arial" w:hAnsi="Arial" w:cs="Arial"/>
              </w:rPr>
            </w:pPr>
            <w:r w:rsidRPr="00317F4D">
              <w:rPr>
                <w:rFonts w:ascii="Arial" w:hAnsi="Arial" w:cs="Arial"/>
              </w:rPr>
              <w:t>Only economy class tickets to be purchased for employees and Councillors, where the flying time of the flight is five (5) hours or less.</w:t>
            </w:r>
          </w:p>
        </w:tc>
      </w:tr>
      <w:tr w:rsidR="00044B02" w14:paraId="5BF9541E" w14:textId="77777777" w:rsidTr="00317F4D">
        <w:tc>
          <w:tcPr>
            <w:tcW w:w="1129" w:type="dxa"/>
            <w:tcBorders>
              <w:top w:val="nil"/>
              <w:left w:val="nil"/>
              <w:bottom w:val="nil"/>
              <w:right w:val="nil"/>
            </w:tcBorders>
          </w:tcPr>
          <w:p w14:paraId="0730677D"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66FEE739" w14:textId="77777777" w:rsidR="00044B02" w:rsidRDefault="00044B02" w:rsidP="00A05599">
            <w:pPr>
              <w:spacing w:line="360" w:lineRule="auto"/>
              <w:jc w:val="both"/>
              <w:rPr>
                <w:rFonts w:ascii="Arial" w:hAnsi="Arial" w:cs="Arial"/>
              </w:rPr>
            </w:pPr>
          </w:p>
        </w:tc>
      </w:tr>
      <w:tr w:rsidR="00044B02" w14:paraId="771E3AC6" w14:textId="77777777" w:rsidTr="00317F4D">
        <w:tc>
          <w:tcPr>
            <w:tcW w:w="1129" w:type="dxa"/>
            <w:tcBorders>
              <w:top w:val="nil"/>
              <w:left w:val="nil"/>
              <w:bottom w:val="nil"/>
              <w:right w:val="nil"/>
            </w:tcBorders>
          </w:tcPr>
          <w:p w14:paraId="51C445B4" w14:textId="710BE53C" w:rsidR="00044B02" w:rsidRDefault="00044B02" w:rsidP="00A05599">
            <w:pPr>
              <w:spacing w:line="360" w:lineRule="auto"/>
              <w:jc w:val="both"/>
              <w:rPr>
                <w:rFonts w:ascii="Arial" w:hAnsi="Arial" w:cs="Arial"/>
              </w:rPr>
            </w:pPr>
            <w:r>
              <w:rPr>
                <w:rFonts w:ascii="Arial" w:hAnsi="Arial" w:cs="Arial"/>
              </w:rPr>
              <w:t>1</w:t>
            </w:r>
            <w:r w:rsidR="000D674A">
              <w:rPr>
                <w:rFonts w:ascii="Arial" w:hAnsi="Arial" w:cs="Arial"/>
              </w:rPr>
              <w:t>5</w:t>
            </w:r>
            <w:r>
              <w:rPr>
                <w:rFonts w:ascii="Arial" w:hAnsi="Arial" w:cs="Arial"/>
              </w:rPr>
              <w:t>.1.2</w:t>
            </w:r>
          </w:p>
        </w:tc>
        <w:tc>
          <w:tcPr>
            <w:tcW w:w="7887" w:type="dxa"/>
            <w:gridSpan w:val="4"/>
            <w:tcBorders>
              <w:top w:val="nil"/>
              <w:left w:val="nil"/>
              <w:bottom w:val="nil"/>
              <w:right w:val="nil"/>
            </w:tcBorders>
          </w:tcPr>
          <w:p w14:paraId="71B2E593" w14:textId="225DD780" w:rsidR="00044B02" w:rsidRDefault="00317F4D" w:rsidP="00A05599">
            <w:pPr>
              <w:spacing w:line="360" w:lineRule="auto"/>
              <w:jc w:val="both"/>
              <w:rPr>
                <w:rFonts w:ascii="Arial" w:hAnsi="Arial" w:cs="Arial"/>
              </w:rPr>
            </w:pPr>
            <w:r w:rsidRPr="00317F4D">
              <w:rPr>
                <w:rFonts w:ascii="Arial" w:hAnsi="Arial" w:cs="Arial"/>
              </w:rPr>
              <w:t>The Municipal Manager may approve the purchase of business class tickets for employees with disabilities or for those with special needs, where the flying time is five (5) hours or less.</w:t>
            </w:r>
          </w:p>
        </w:tc>
      </w:tr>
      <w:tr w:rsidR="00044B02" w14:paraId="6129D4BB" w14:textId="77777777" w:rsidTr="00317F4D">
        <w:tc>
          <w:tcPr>
            <w:tcW w:w="1129" w:type="dxa"/>
            <w:tcBorders>
              <w:top w:val="nil"/>
              <w:left w:val="nil"/>
              <w:bottom w:val="nil"/>
              <w:right w:val="nil"/>
            </w:tcBorders>
          </w:tcPr>
          <w:p w14:paraId="11666462"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2025B1FC" w14:textId="77777777" w:rsidR="00044B02" w:rsidRDefault="00044B02" w:rsidP="00A05599">
            <w:pPr>
              <w:spacing w:line="360" w:lineRule="auto"/>
              <w:jc w:val="both"/>
              <w:rPr>
                <w:rFonts w:ascii="Arial" w:hAnsi="Arial" w:cs="Arial"/>
              </w:rPr>
            </w:pPr>
          </w:p>
        </w:tc>
      </w:tr>
      <w:tr w:rsidR="00044B02" w14:paraId="50231EB2" w14:textId="77777777" w:rsidTr="00317F4D">
        <w:tc>
          <w:tcPr>
            <w:tcW w:w="1129" w:type="dxa"/>
            <w:tcBorders>
              <w:top w:val="nil"/>
              <w:left w:val="nil"/>
              <w:bottom w:val="nil"/>
              <w:right w:val="nil"/>
            </w:tcBorders>
          </w:tcPr>
          <w:p w14:paraId="158E9CF0" w14:textId="4CA2E618" w:rsidR="00044B02" w:rsidRDefault="00044B02" w:rsidP="00A05599">
            <w:pPr>
              <w:spacing w:line="360" w:lineRule="auto"/>
              <w:jc w:val="both"/>
              <w:rPr>
                <w:rFonts w:ascii="Arial" w:hAnsi="Arial" w:cs="Arial"/>
              </w:rPr>
            </w:pPr>
            <w:r>
              <w:rPr>
                <w:rFonts w:ascii="Arial" w:hAnsi="Arial" w:cs="Arial"/>
              </w:rPr>
              <w:t>1</w:t>
            </w:r>
            <w:r w:rsidR="000D674A">
              <w:rPr>
                <w:rFonts w:ascii="Arial" w:hAnsi="Arial" w:cs="Arial"/>
              </w:rPr>
              <w:t>5</w:t>
            </w:r>
            <w:r>
              <w:rPr>
                <w:rFonts w:ascii="Arial" w:hAnsi="Arial" w:cs="Arial"/>
              </w:rPr>
              <w:t>.1.3</w:t>
            </w:r>
          </w:p>
        </w:tc>
        <w:tc>
          <w:tcPr>
            <w:tcW w:w="7887" w:type="dxa"/>
            <w:gridSpan w:val="4"/>
            <w:tcBorders>
              <w:top w:val="nil"/>
              <w:left w:val="nil"/>
              <w:bottom w:val="nil"/>
              <w:right w:val="nil"/>
            </w:tcBorders>
          </w:tcPr>
          <w:p w14:paraId="1B275CE3" w14:textId="673198E4" w:rsidR="00044B02" w:rsidRDefault="00317F4D" w:rsidP="00A05599">
            <w:pPr>
              <w:spacing w:line="360" w:lineRule="auto"/>
              <w:jc w:val="both"/>
              <w:rPr>
                <w:rFonts w:ascii="Arial" w:hAnsi="Arial" w:cs="Arial"/>
              </w:rPr>
            </w:pPr>
            <w:r w:rsidRPr="00317F4D">
              <w:rPr>
                <w:rFonts w:ascii="Arial" w:hAnsi="Arial" w:cs="Arial"/>
              </w:rPr>
              <w:t>Purchasing of air tickets for first class travel is not permitted, under any circumstances.</w:t>
            </w:r>
          </w:p>
        </w:tc>
      </w:tr>
      <w:tr w:rsidR="00044B02" w14:paraId="1D67558F" w14:textId="77777777" w:rsidTr="00317F4D">
        <w:tc>
          <w:tcPr>
            <w:tcW w:w="1129" w:type="dxa"/>
            <w:tcBorders>
              <w:top w:val="nil"/>
              <w:left w:val="nil"/>
              <w:bottom w:val="nil"/>
              <w:right w:val="nil"/>
            </w:tcBorders>
          </w:tcPr>
          <w:p w14:paraId="5FB64930"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6F22997D" w14:textId="77777777" w:rsidR="00044B02" w:rsidRDefault="00044B02" w:rsidP="00A05599">
            <w:pPr>
              <w:spacing w:line="360" w:lineRule="auto"/>
              <w:jc w:val="both"/>
              <w:rPr>
                <w:rFonts w:ascii="Arial" w:hAnsi="Arial" w:cs="Arial"/>
              </w:rPr>
            </w:pPr>
          </w:p>
        </w:tc>
      </w:tr>
      <w:tr w:rsidR="00044B02" w14:paraId="4DE8F98C" w14:textId="77777777" w:rsidTr="00317F4D">
        <w:tc>
          <w:tcPr>
            <w:tcW w:w="1129" w:type="dxa"/>
            <w:tcBorders>
              <w:top w:val="nil"/>
              <w:left w:val="nil"/>
              <w:bottom w:val="nil"/>
              <w:right w:val="nil"/>
            </w:tcBorders>
          </w:tcPr>
          <w:p w14:paraId="35868DF1" w14:textId="532BC126" w:rsidR="00044B02" w:rsidRDefault="00044B02" w:rsidP="00A05599">
            <w:pPr>
              <w:spacing w:line="360" w:lineRule="auto"/>
              <w:jc w:val="both"/>
              <w:rPr>
                <w:rFonts w:ascii="Arial" w:hAnsi="Arial" w:cs="Arial"/>
              </w:rPr>
            </w:pPr>
            <w:r>
              <w:rPr>
                <w:rFonts w:ascii="Arial" w:hAnsi="Arial" w:cs="Arial"/>
              </w:rPr>
              <w:lastRenderedPageBreak/>
              <w:t>1</w:t>
            </w:r>
            <w:r w:rsidR="000D674A">
              <w:rPr>
                <w:rFonts w:ascii="Arial" w:hAnsi="Arial" w:cs="Arial"/>
              </w:rPr>
              <w:t>5</w:t>
            </w:r>
            <w:r>
              <w:rPr>
                <w:rFonts w:ascii="Arial" w:hAnsi="Arial" w:cs="Arial"/>
              </w:rPr>
              <w:t>.1.4</w:t>
            </w:r>
          </w:p>
        </w:tc>
        <w:tc>
          <w:tcPr>
            <w:tcW w:w="7887" w:type="dxa"/>
            <w:gridSpan w:val="4"/>
            <w:tcBorders>
              <w:top w:val="nil"/>
              <w:left w:val="nil"/>
              <w:bottom w:val="nil"/>
              <w:right w:val="nil"/>
            </w:tcBorders>
          </w:tcPr>
          <w:p w14:paraId="0600206F" w14:textId="2FD2B277" w:rsidR="00044B02" w:rsidRDefault="00317F4D" w:rsidP="00A05599">
            <w:pPr>
              <w:spacing w:line="360" w:lineRule="auto"/>
              <w:jc w:val="both"/>
              <w:rPr>
                <w:rFonts w:ascii="Arial" w:hAnsi="Arial" w:cs="Arial"/>
              </w:rPr>
            </w:pPr>
            <w:r w:rsidRPr="00317F4D">
              <w:rPr>
                <w:rFonts w:ascii="Arial" w:hAnsi="Arial" w:cs="Arial"/>
              </w:rPr>
              <w:t>Domestic hotel accommodation linked to travel and s</w:t>
            </w:r>
            <w:r w:rsidR="00635DB4">
              <w:rPr>
                <w:rFonts w:ascii="Arial" w:hAnsi="Arial" w:cs="Arial"/>
              </w:rPr>
              <w:t xml:space="preserve">ubsistence may not exceed </w:t>
            </w:r>
            <w:del w:id="14" w:author="Ursula Baartman" w:date="2019-05-23T09:45:00Z">
              <w:r w:rsidR="00CC0A6B" w:rsidRPr="00FE30DD" w:rsidDel="00B34C27">
                <w:rPr>
                  <w:rFonts w:ascii="Arial" w:hAnsi="Arial" w:cs="Arial"/>
                  <w:strike/>
                  <w:color w:val="FF0000"/>
                  <w:rPrChange w:id="15" w:author="Ursula Baartman" w:date="2019-05-23T09:49:00Z">
                    <w:rPr>
                      <w:rFonts w:ascii="Arial" w:hAnsi="Arial" w:cs="Arial"/>
                    </w:rPr>
                  </w:rPrChange>
                </w:rPr>
                <w:delText>R1 50</w:delText>
              </w:r>
              <w:r w:rsidR="00CC0A6B" w:rsidRPr="005E616A" w:rsidDel="00B34C27">
                <w:rPr>
                  <w:rFonts w:ascii="Arial" w:hAnsi="Arial" w:cs="Arial"/>
                  <w:strike/>
                  <w:rPrChange w:id="16" w:author="Helene Jacobs" w:date="2019-06-11T10:08:00Z">
                    <w:rPr>
                      <w:rFonts w:ascii="Arial" w:hAnsi="Arial" w:cs="Arial"/>
                    </w:rPr>
                  </w:rPrChange>
                </w:rPr>
                <w:delText>0</w:delText>
              </w:r>
            </w:del>
            <w:ins w:id="17" w:author="Ursula Baartman" w:date="2019-05-23T09:48:00Z">
              <w:del w:id="18" w:author="Helene Jacobs" w:date="2019-06-11T10:08:00Z">
                <w:r w:rsidR="00FE30DD" w:rsidRPr="005E616A" w:rsidDel="005E616A">
                  <w:rPr>
                    <w:rFonts w:ascii="Arial" w:hAnsi="Arial" w:cs="Arial"/>
                    <w:strike/>
                    <w:rPrChange w:id="19" w:author="Helene Jacobs" w:date="2019-06-11T10:08:00Z">
                      <w:rPr>
                        <w:rFonts w:ascii="Arial" w:hAnsi="Arial" w:cs="Arial"/>
                      </w:rPr>
                    </w:rPrChange>
                  </w:rPr>
                  <w:delText>R 1</w:delText>
                </w:r>
              </w:del>
            </w:ins>
            <w:ins w:id="20" w:author="Ursula Baartman" w:date="2019-05-23T09:49:00Z">
              <w:del w:id="21" w:author="Helene Jacobs" w:date="2019-06-11T10:08:00Z">
                <w:r w:rsidR="00FE30DD" w:rsidRPr="005E616A" w:rsidDel="005E616A">
                  <w:rPr>
                    <w:rFonts w:ascii="Arial" w:hAnsi="Arial" w:cs="Arial"/>
                    <w:strike/>
                    <w:rPrChange w:id="22" w:author="Helene Jacobs" w:date="2019-06-11T10:08:00Z">
                      <w:rPr>
                        <w:rFonts w:ascii="Arial" w:hAnsi="Arial" w:cs="Arial"/>
                        <w:strike/>
                        <w:color w:val="FF0000"/>
                      </w:rPr>
                    </w:rPrChange>
                  </w:rPr>
                  <w:delText> </w:delText>
                </w:r>
              </w:del>
            </w:ins>
            <w:ins w:id="23" w:author="Ursula Baartman" w:date="2019-05-23T09:48:00Z">
              <w:del w:id="24" w:author="Helene Jacobs" w:date="2019-06-11T10:08:00Z">
                <w:r w:rsidR="00FE30DD" w:rsidRPr="005E616A" w:rsidDel="005E616A">
                  <w:rPr>
                    <w:rFonts w:ascii="Arial" w:hAnsi="Arial" w:cs="Arial"/>
                    <w:strike/>
                    <w:rPrChange w:id="25" w:author="Helene Jacobs" w:date="2019-06-11T10:08:00Z">
                      <w:rPr>
                        <w:rFonts w:ascii="Arial" w:hAnsi="Arial" w:cs="Arial"/>
                      </w:rPr>
                    </w:rPrChange>
                  </w:rPr>
                  <w:delText>300</w:delText>
                </w:r>
              </w:del>
            </w:ins>
            <w:ins w:id="26" w:author="Ursula Baartman" w:date="2019-05-23T09:49:00Z">
              <w:del w:id="27" w:author="Helene Jacobs" w:date="2019-06-11T10:08:00Z">
                <w:r w:rsidR="00FE30DD" w:rsidRPr="005E616A" w:rsidDel="005E616A">
                  <w:rPr>
                    <w:rFonts w:ascii="Arial" w:hAnsi="Arial" w:cs="Arial"/>
                    <w:rPrChange w:id="28" w:author="Helene Jacobs" w:date="2019-06-11T10:08:00Z">
                      <w:rPr>
                        <w:rFonts w:ascii="Arial" w:hAnsi="Arial" w:cs="Arial"/>
                      </w:rPr>
                    </w:rPrChange>
                  </w:rPr>
                  <w:delText xml:space="preserve"> </w:delText>
                </w:r>
              </w:del>
              <w:r w:rsidR="00FE30DD" w:rsidRPr="005E616A">
                <w:rPr>
                  <w:rFonts w:ascii="Arial" w:hAnsi="Arial" w:cs="Arial"/>
                  <w:rPrChange w:id="29" w:author="Helene Jacobs" w:date="2019-06-11T10:08:00Z">
                    <w:rPr>
                      <w:rFonts w:ascii="Arial" w:hAnsi="Arial" w:cs="Arial"/>
                    </w:rPr>
                  </w:rPrChange>
                </w:rPr>
                <w:t>R 1 440</w:t>
              </w:r>
            </w:ins>
            <w:r w:rsidRPr="00FE30DD">
              <w:rPr>
                <w:rFonts w:ascii="Arial" w:hAnsi="Arial" w:cs="Arial"/>
                <w:color w:val="FF0000"/>
                <w:rPrChange w:id="30" w:author="Ursula Baartman" w:date="2019-05-23T09:49:00Z">
                  <w:rPr>
                    <w:rFonts w:ascii="Arial" w:hAnsi="Arial" w:cs="Arial"/>
                  </w:rPr>
                </w:rPrChange>
              </w:rPr>
              <w:t xml:space="preserve"> </w:t>
            </w:r>
            <w:r w:rsidRPr="00317F4D">
              <w:rPr>
                <w:rFonts w:ascii="Arial" w:hAnsi="Arial" w:cs="Arial"/>
              </w:rPr>
              <w:t>per night per person (including dinner, breakfast and parking). National Treasury may periodically review this amount.</w:t>
            </w:r>
          </w:p>
        </w:tc>
      </w:tr>
      <w:tr w:rsidR="00173C95" w14:paraId="0C06105B" w14:textId="77777777" w:rsidTr="00317F4D">
        <w:tc>
          <w:tcPr>
            <w:tcW w:w="1129" w:type="dxa"/>
            <w:tcBorders>
              <w:top w:val="nil"/>
              <w:left w:val="nil"/>
              <w:bottom w:val="nil"/>
              <w:right w:val="nil"/>
            </w:tcBorders>
          </w:tcPr>
          <w:p w14:paraId="550DA29B" w14:textId="77777777" w:rsidR="00173C95" w:rsidRDefault="00173C95" w:rsidP="00A05599">
            <w:pPr>
              <w:spacing w:line="360" w:lineRule="auto"/>
              <w:jc w:val="both"/>
              <w:rPr>
                <w:rFonts w:ascii="Arial" w:hAnsi="Arial" w:cs="Arial"/>
              </w:rPr>
            </w:pPr>
          </w:p>
        </w:tc>
        <w:tc>
          <w:tcPr>
            <w:tcW w:w="7887" w:type="dxa"/>
            <w:gridSpan w:val="4"/>
            <w:tcBorders>
              <w:top w:val="nil"/>
              <w:left w:val="nil"/>
              <w:bottom w:val="nil"/>
              <w:right w:val="nil"/>
            </w:tcBorders>
          </w:tcPr>
          <w:p w14:paraId="072405FB" w14:textId="77777777" w:rsidR="00173C95" w:rsidRDefault="00173C95" w:rsidP="00A05599">
            <w:pPr>
              <w:spacing w:line="360" w:lineRule="auto"/>
              <w:jc w:val="both"/>
              <w:rPr>
                <w:rFonts w:ascii="Arial" w:hAnsi="Arial" w:cs="Arial"/>
              </w:rPr>
            </w:pPr>
          </w:p>
        </w:tc>
      </w:tr>
      <w:tr w:rsidR="00044B02" w14:paraId="5D65824D" w14:textId="77777777" w:rsidTr="00317F4D">
        <w:tc>
          <w:tcPr>
            <w:tcW w:w="1129" w:type="dxa"/>
            <w:tcBorders>
              <w:top w:val="nil"/>
              <w:left w:val="nil"/>
              <w:bottom w:val="nil"/>
              <w:right w:val="nil"/>
            </w:tcBorders>
          </w:tcPr>
          <w:p w14:paraId="55634E84" w14:textId="5D33B56B" w:rsidR="00044B02" w:rsidRDefault="00044B02" w:rsidP="00A05599">
            <w:pPr>
              <w:spacing w:line="360" w:lineRule="auto"/>
              <w:jc w:val="both"/>
              <w:rPr>
                <w:rFonts w:ascii="Arial" w:hAnsi="Arial" w:cs="Arial"/>
              </w:rPr>
            </w:pPr>
            <w:r>
              <w:rPr>
                <w:rFonts w:ascii="Arial" w:hAnsi="Arial" w:cs="Arial"/>
              </w:rPr>
              <w:t>1</w:t>
            </w:r>
            <w:r w:rsidR="000D674A">
              <w:rPr>
                <w:rFonts w:ascii="Arial" w:hAnsi="Arial" w:cs="Arial"/>
              </w:rPr>
              <w:t>5</w:t>
            </w:r>
            <w:r>
              <w:rPr>
                <w:rFonts w:ascii="Arial" w:hAnsi="Arial" w:cs="Arial"/>
              </w:rPr>
              <w:t>.1.5</w:t>
            </w:r>
          </w:p>
        </w:tc>
        <w:tc>
          <w:tcPr>
            <w:tcW w:w="7887" w:type="dxa"/>
            <w:gridSpan w:val="4"/>
            <w:tcBorders>
              <w:top w:val="nil"/>
              <w:left w:val="nil"/>
              <w:bottom w:val="nil"/>
              <w:right w:val="nil"/>
            </w:tcBorders>
          </w:tcPr>
          <w:p w14:paraId="5DC8049A" w14:textId="3965D9B2" w:rsidR="00044B02" w:rsidRDefault="00635DB4" w:rsidP="00A05599">
            <w:pPr>
              <w:spacing w:line="360" w:lineRule="auto"/>
              <w:jc w:val="both"/>
              <w:rPr>
                <w:rFonts w:ascii="Arial" w:hAnsi="Arial" w:cs="Arial"/>
              </w:rPr>
            </w:pPr>
            <w:r>
              <w:rPr>
                <w:rFonts w:ascii="Arial" w:hAnsi="Arial" w:cs="Arial"/>
              </w:rPr>
              <w:t xml:space="preserve">The amount of </w:t>
            </w:r>
            <w:ins w:id="31" w:author="Ursula Baartman" w:date="2019-05-23T09:49:00Z">
              <w:del w:id="32" w:author="Helene Jacobs" w:date="2019-06-11T10:08:00Z">
                <w:r w:rsidR="00FE30DD" w:rsidRPr="005E616A" w:rsidDel="005E616A">
                  <w:rPr>
                    <w:rFonts w:ascii="Arial" w:hAnsi="Arial" w:cs="Arial"/>
                    <w:strike/>
                    <w:rPrChange w:id="33" w:author="Helene Jacobs" w:date="2019-06-11T10:09:00Z">
                      <w:rPr>
                        <w:rFonts w:ascii="Arial" w:hAnsi="Arial" w:cs="Arial"/>
                        <w:strike/>
                        <w:color w:val="FF0000"/>
                      </w:rPr>
                    </w:rPrChange>
                  </w:rPr>
                  <w:delText xml:space="preserve">R 1 300 </w:delText>
                </w:r>
              </w:del>
            </w:ins>
            <w:r w:rsidR="00CC0A6B" w:rsidRPr="005E616A">
              <w:rPr>
                <w:rFonts w:ascii="Arial" w:hAnsi="Arial" w:cs="Arial"/>
                <w:rPrChange w:id="34" w:author="Helene Jacobs" w:date="2019-06-11T10:09:00Z">
                  <w:rPr>
                    <w:rFonts w:ascii="Arial" w:hAnsi="Arial" w:cs="Arial"/>
                  </w:rPr>
                </w:rPrChange>
              </w:rPr>
              <w:t xml:space="preserve">R1 </w:t>
            </w:r>
            <w:del w:id="35" w:author="Ursula Baartman" w:date="2019-05-23T09:45:00Z">
              <w:r w:rsidR="00CC0A6B" w:rsidRPr="005E616A" w:rsidDel="00B34C27">
                <w:rPr>
                  <w:rFonts w:ascii="Arial" w:hAnsi="Arial" w:cs="Arial"/>
                  <w:rPrChange w:id="36" w:author="Helene Jacobs" w:date="2019-06-11T10:09:00Z">
                    <w:rPr>
                      <w:rFonts w:ascii="Arial" w:hAnsi="Arial" w:cs="Arial"/>
                    </w:rPr>
                  </w:rPrChange>
                </w:rPr>
                <w:delText>500</w:delText>
              </w:r>
              <w:r w:rsidR="00317F4D" w:rsidRPr="005E616A" w:rsidDel="00B34C27">
                <w:rPr>
                  <w:rFonts w:ascii="Arial" w:hAnsi="Arial" w:cs="Arial"/>
                  <w:rPrChange w:id="37" w:author="Helene Jacobs" w:date="2019-06-11T10:09:00Z">
                    <w:rPr>
                      <w:rFonts w:ascii="Arial" w:hAnsi="Arial" w:cs="Arial"/>
                    </w:rPr>
                  </w:rPrChange>
                </w:rPr>
                <w:delText xml:space="preserve"> </w:delText>
              </w:r>
            </w:del>
            <w:ins w:id="38" w:author="Ursula Baartman" w:date="2019-05-23T09:45:00Z">
              <w:r w:rsidR="00B34C27" w:rsidRPr="005E616A">
                <w:rPr>
                  <w:rFonts w:ascii="Arial" w:hAnsi="Arial" w:cs="Arial"/>
                  <w:rPrChange w:id="39" w:author="Helene Jacobs" w:date="2019-06-11T10:09:00Z">
                    <w:rPr>
                      <w:rFonts w:ascii="Arial" w:hAnsi="Arial" w:cs="Arial"/>
                    </w:rPr>
                  </w:rPrChange>
                </w:rPr>
                <w:t xml:space="preserve">440 </w:t>
              </w:r>
            </w:ins>
            <w:r w:rsidR="00317F4D" w:rsidRPr="00317F4D">
              <w:rPr>
                <w:rFonts w:ascii="Arial" w:hAnsi="Arial" w:cs="Arial"/>
              </w:rPr>
              <w:t>quoted above may be exceeded with approval of the Municipal Manager in instances (</w:t>
            </w:r>
            <w:proofErr w:type="spellStart"/>
            <w:r w:rsidR="00317F4D" w:rsidRPr="00317F4D">
              <w:rPr>
                <w:rFonts w:ascii="Arial" w:hAnsi="Arial" w:cs="Arial"/>
              </w:rPr>
              <w:t>i</w:t>
            </w:r>
            <w:proofErr w:type="spellEnd"/>
            <w:r w:rsidR="00317F4D" w:rsidRPr="00317F4D">
              <w:rPr>
                <w:rFonts w:ascii="Arial" w:hAnsi="Arial" w:cs="Arial"/>
              </w:rPr>
              <w:t>) such as peak holiday periods, and (ii) when South Africa is hosting an event in the country or in a particular geographical area that results in an abnormal increase in the number of local / international guests in the country or in that particular geographical area.</w:t>
            </w:r>
          </w:p>
        </w:tc>
      </w:tr>
      <w:tr w:rsidR="00044B02" w14:paraId="05028590" w14:textId="77777777" w:rsidTr="00317F4D">
        <w:tc>
          <w:tcPr>
            <w:tcW w:w="1129" w:type="dxa"/>
            <w:tcBorders>
              <w:top w:val="nil"/>
              <w:left w:val="nil"/>
              <w:bottom w:val="nil"/>
              <w:right w:val="nil"/>
            </w:tcBorders>
          </w:tcPr>
          <w:p w14:paraId="79982486"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5CBE20F0" w14:textId="77777777" w:rsidR="00044B02" w:rsidRDefault="00044B02" w:rsidP="00A05599">
            <w:pPr>
              <w:spacing w:line="360" w:lineRule="auto"/>
              <w:jc w:val="both"/>
              <w:rPr>
                <w:rFonts w:ascii="Arial" w:hAnsi="Arial" w:cs="Arial"/>
              </w:rPr>
            </w:pPr>
          </w:p>
        </w:tc>
      </w:tr>
      <w:tr w:rsidR="00044B02" w14:paraId="62D558D9" w14:textId="77777777" w:rsidTr="00317F4D">
        <w:tc>
          <w:tcPr>
            <w:tcW w:w="1129" w:type="dxa"/>
            <w:tcBorders>
              <w:top w:val="nil"/>
              <w:left w:val="nil"/>
              <w:bottom w:val="nil"/>
              <w:right w:val="nil"/>
            </w:tcBorders>
          </w:tcPr>
          <w:p w14:paraId="5BF9C04B" w14:textId="705104CF" w:rsidR="00044B02" w:rsidRDefault="00044B02" w:rsidP="00A05599">
            <w:pPr>
              <w:spacing w:line="360" w:lineRule="auto"/>
              <w:jc w:val="both"/>
              <w:rPr>
                <w:rFonts w:ascii="Arial" w:hAnsi="Arial" w:cs="Arial"/>
              </w:rPr>
            </w:pPr>
            <w:r>
              <w:rPr>
                <w:rFonts w:ascii="Arial" w:hAnsi="Arial" w:cs="Arial"/>
              </w:rPr>
              <w:t>1</w:t>
            </w:r>
            <w:r w:rsidR="000D674A">
              <w:rPr>
                <w:rFonts w:ascii="Arial" w:hAnsi="Arial" w:cs="Arial"/>
              </w:rPr>
              <w:t>5</w:t>
            </w:r>
            <w:r>
              <w:rPr>
                <w:rFonts w:ascii="Arial" w:hAnsi="Arial" w:cs="Arial"/>
              </w:rPr>
              <w:t>.1.6</w:t>
            </w:r>
          </w:p>
        </w:tc>
        <w:tc>
          <w:tcPr>
            <w:tcW w:w="7887" w:type="dxa"/>
            <w:gridSpan w:val="4"/>
            <w:tcBorders>
              <w:top w:val="nil"/>
              <w:left w:val="nil"/>
              <w:bottom w:val="nil"/>
              <w:right w:val="nil"/>
            </w:tcBorders>
          </w:tcPr>
          <w:p w14:paraId="1752E985" w14:textId="0327BE6C" w:rsidR="00044B02" w:rsidRDefault="00317F4D" w:rsidP="00A05599">
            <w:pPr>
              <w:spacing w:line="360" w:lineRule="auto"/>
              <w:jc w:val="both"/>
              <w:rPr>
                <w:rFonts w:ascii="Arial" w:hAnsi="Arial" w:cs="Arial"/>
              </w:rPr>
            </w:pPr>
            <w:r w:rsidRPr="00317F4D">
              <w:rPr>
                <w:rFonts w:ascii="Arial" w:hAnsi="Arial" w:cs="Arial"/>
              </w:rPr>
              <w:t>Hiring of Vehicles for travelling must be undertaken in terms of the Council approved policy as it relates to vehicle groupings that can be hired per the level of employees / Councillors.</w:t>
            </w:r>
          </w:p>
        </w:tc>
      </w:tr>
      <w:tr w:rsidR="00044B02" w14:paraId="4E0D6F43" w14:textId="77777777" w:rsidTr="00317F4D">
        <w:tc>
          <w:tcPr>
            <w:tcW w:w="1129" w:type="dxa"/>
            <w:tcBorders>
              <w:top w:val="nil"/>
              <w:left w:val="nil"/>
              <w:bottom w:val="nil"/>
              <w:right w:val="nil"/>
            </w:tcBorders>
          </w:tcPr>
          <w:p w14:paraId="5BCEB66E"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2439876F" w14:textId="77777777" w:rsidR="00044B02" w:rsidRDefault="00044B02" w:rsidP="00A05599">
            <w:pPr>
              <w:spacing w:line="360" w:lineRule="auto"/>
              <w:jc w:val="both"/>
              <w:rPr>
                <w:rFonts w:ascii="Arial" w:hAnsi="Arial" w:cs="Arial"/>
              </w:rPr>
            </w:pPr>
          </w:p>
        </w:tc>
      </w:tr>
      <w:tr w:rsidR="00044B02" w14:paraId="3CD06384" w14:textId="77777777" w:rsidTr="00317F4D">
        <w:tc>
          <w:tcPr>
            <w:tcW w:w="1129" w:type="dxa"/>
            <w:tcBorders>
              <w:top w:val="nil"/>
              <w:left w:val="nil"/>
              <w:bottom w:val="nil"/>
              <w:right w:val="nil"/>
            </w:tcBorders>
          </w:tcPr>
          <w:p w14:paraId="318FBEE4" w14:textId="137A5581" w:rsidR="00044B02" w:rsidRDefault="00044B02" w:rsidP="00A05599">
            <w:pPr>
              <w:spacing w:line="360" w:lineRule="auto"/>
              <w:jc w:val="both"/>
              <w:rPr>
                <w:rFonts w:ascii="Arial" w:hAnsi="Arial" w:cs="Arial"/>
              </w:rPr>
            </w:pPr>
            <w:r>
              <w:rPr>
                <w:rFonts w:ascii="Arial" w:hAnsi="Arial" w:cs="Arial"/>
              </w:rPr>
              <w:t>1</w:t>
            </w:r>
            <w:r w:rsidR="000D674A">
              <w:rPr>
                <w:rFonts w:ascii="Arial" w:hAnsi="Arial" w:cs="Arial"/>
              </w:rPr>
              <w:t>5</w:t>
            </w:r>
            <w:r>
              <w:rPr>
                <w:rFonts w:ascii="Arial" w:hAnsi="Arial" w:cs="Arial"/>
              </w:rPr>
              <w:t>.1.7</w:t>
            </w:r>
          </w:p>
        </w:tc>
        <w:tc>
          <w:tcPr>
            <w:tcW w:w="7887" w:type="dxa"/>
            <w:gridSpan w:val="4"/>
            <w:tcBorders>
              <w:top w:val="nil"/>
              <w:left w:val="nil"/>
              <w:bottom w:val="nil"/>
              <w:right w:val="nil"/>
            </w:tcBorders>
          </w:tcPr>
          <w:p w14:paraId="729AEF04" w14:textId="7FA12CF2" w:rsidR="00044B02" w:rsidRDefault="00317F4D" w:rsidP="00A05599">
            <w:pPr>
              <w:spacing w:line="360" w:lineRule="auto"/>
              <w:jc w:val="both"/>
              <w:rPr>
                <w:rFonts w:ascii="Arial" w:hAnsi="Arial" w:cs="Arial"/>
              </w:rPr>
            </w:pPr>
            <w:r w:rsidRPr="00317F4D">
              <w:rPr>
                <w:rFonts w:ascii="Arial" w:hAnsi="Arial" w:cs="Arial"/>
              </w:rPr>
              <w:t>Sharing of the mode of transport when Employees / Councillors travel to the same destination.</w:t>
            </w:r>
          </w:p>
        </w:tc>
      </w:tr>
      <w:tr w:rsidR="00044B02" w:rsidDel="00B34C27" w14:paraId="4230E152" w14:textId="293EA278" w:rsidTr="00317F4D">
        <w:trPr>
          <w:del w:id="40" w:author="Ursula Baartman" w:date="2019-05-23T09:46:00Z"/>
        </w:trPr>
        <w:tc>
          <w:tcPr>
            <w:tcW w:w="1129" w:type="dxa"/>
            <w:tcBorders>
              <w:top w:val="nil"/>
              <w:left w:val="nil"/>
              <w:bottom w:val="nil"/>
              <w:right w:val="nil"/>
            </w:tcBorders>
          </w:tcPr>
          <w:p w14:paraId="2582CC09" w14:textId="04360061" w:rsidR="00044B02" w:rsidDel="00B34C27" w:rsidRDefault="00044B02" w:rsidP="00A05599">
            <w:pPr>
              <w:spacing w:line="360" w:lineRule="auto"/>
              <w:jc w:val="both"/>
              <w:rPr>
                <w:del w:id="41" w:author="Ursula Baartman" w:date="2019-05-23T09:46:00Z"/>
                <w:rFonts w:ascii="Arial" w:hAnsi="Arial" w:cs="Arial"/>
              </w:rPr>
            </w:pPr>
          </w:p>
        </w:tc>
        <w:tc>
          <w:tcPr>
            <w:tcW w:w="7887" w:type="dxa"/>
            <w:gridSpan w:val="4"/>
            <w:tcBorders>
              <w:top w:val="nil"/>
              <w:left w:val="nil"/>
              <w:bottom w:val="nil"/>
              <w:right w:val="nil"/>
            </w:tcBorders>
          </w:tcPr>
          <w:p w14:paraId="25DA490B" w14:textId="26B92EA1" w:rsidR="00044B02" w:rsidDel="00B34C27" w:rsidRDefault="00044B02" w:rsidP="00A05599">
            <w:pPr>
              <w:spacing w:line="360" w:lineRule="auto"/>
              <w:jc w:val="both"/>
              <w:rPr>
                <w:del w:id="42" w:author="Ursula Baartman" w:date="2019-05-23T09:46:00Z"/>
                <w:rFonts w:ascii="Arial" w:hAnsi="Arial" w:cs="Arial"/>
              </w:rPr>
            </w:pPr>
          </w:p>
        </w:tc>
      </w:tr>
      <w:tr w:rsidR="00044B02" w:rsidDel="00B34C27" w14:paraId="3666B578" w14:textId="3A76A286" w:rsidTr="00317F4D">
        <w:trPr>
          <w:del w:id="43" w:author="Ursula Baartman" w:date="2019-05-23T09:46:00Z"/>
        </w:trPr>
        <w:tc>
          <w:tcPr>
            <w:tcW w:w="1129" w:type="dxa"/>
            <w:tcBorders>
              <w:top w:val="nil"/>
              <w:left w:val="nil"/>
              <w:bottom w:val="nil"/>
              <w:right w:val="nil"/>
            </w:tcBorders>
          </w:tcPr>
          <w:p w14:paraId="55FF03AB" w14:textId="73B7F292" w:rsidR="00044B02" w:rsidDel="00B34C27" w:rsidRDefault="00044B02" w:rsidP="00A05599">
            <w:pPr>
              <w:spacing w:line="360" w:lineRule="auto"/>
              <w:jc w:val="both"/>
              <w:rPr>
                <w:del w:id="44" w:author="Ursula Baartman" w:date="2019-05-23T09:46:00Z"/>
                <w:rFonts w:ascii="Arial" w:hAnsi="Arial" w:cs="Arial"/>
              </w:rPr>
            </w:pPr>
            <w:del w:id="45" w:author="Ursula Baartman" w:date="2019-05-23T09:46:00Z">
              <w:r w:rsidDel="00B34C27">
                <w:rPr>
                  <w:rFonts w:ascii="Arial" w:hAnsi="Arial" w:cs="Arial"/>
                </w:rPr>
                <w:delText>1</w:delText>
              </w:r>
              <w:r w:rsidR="000D674A" w:rsidDel="00B34C27">
                <w:rPr>
                  <w:rFonts w:ascii="Arial" w:hAnsi="Arial" w:cs="Arial"/>
                </w:rPr>
                <w:delText>5</w:delText>
              </w:r>
              <w:r w:rsidDel="00B34C27">
                <w:rPr>
                  <w:rFonts w:ascii="Arial" w:hAnsi="Arial" w:cs="Arial"/>
                </w:rPr>
                <w:delText>.1.8</w:delText>
              </w:r>
            </w:del>
          </w:p>
        </w:tc>
        <w:tc>
          <w:tcPr>
            <w:tcW w:w="7887" w:type="dxa"/>
            <w:gridSpan w:val="4"/>
            <w:tcBorders>
              <w:top w:val="nil"/>
              <w:left w:val="nil"/>
              <w:bottom w:val="nil"/>
              <w:right w:val="nil"/>
            </w:tcBorders>
          </w:tcPr>
          <w:p w14:paraId="333C9682" w14:textId="31057C19" w:rsidR="00044B02" w:rsidDel="00B34C27" w:rsidRDefault="00317F4D" w:rsidP="00A05599">
            <w:pPr>
              <w:spacing w:line="360" w:lineRule="auto"/>
              <w:jc w:val="both"/>
              <w:rPr>
                <w:del w:id="46" w:author="Ursula Baartman" w:date="2019-05-23T09:46:00Z"/>
                <w:rFonts w:ascii="Arial" w:hAnsi="Arial" w:cs="Arial"/>
              </w:rPr>
            </w:pPr>
            <w:del w:id="47" w:author="Ursula Baartman" w:date="2019-05-23T09:46:00Z">
              <w:r w:rsidRPr="00317F4D" w:rsidDel="00B34C27">
                <w:rPr>
                  <w:rFonts w:ascii="Arial" w:hAnsi="Arial" w:cs="Arial"/>
                </w:rPr>
                <w:delText xml:space="preserve">Overnight accommodation </w:delText>
              </w:r>
              <w:r w:rsidRPr="00317F4D" w:rsidDel="00B34C27">
                <w:rPr>
                  <w:rFonts w:ascii="Arial" w:hAnsi="Arial" w:cs="Arial"/>
                  <w:b/>
                  <w:bCs/>
                </w:rPr>
                <w:delText xml:space="preserve">must </w:delText>
              </w:r>
              <w:r w:rsidRPr="00317F4D" w:rsidDel="00B34C27">
                <w:rPr>
                  <w:rFonts w:ascii="Arial" w:hAnsi="Arial" w:cs="Arial"/>
                </w:rPr>
                <w:delText xml:space="preserve">be limited to instances where the distance by road exceeds 500 kilometres to and from the destination (return journey). </w:delText>
              </w:r>
            </w:del>
          </w:p>
        </w:tc>
      </w:tr>
      <w:tr w:rsidR="00044B02" w14:paraId="4E529BB3" w14:textId="77777777" w:rsidTr="00317F4D">
        <w:tc>
          <w:tcPr>
            <w:tcW w:w="1129" w:type="dxa"/>
            <w:tcBorders>
              <w:top w:val="nil"/>
              <w:left w:val="nil"/>
              <w:bottom w:val="nil"/>
              <w:right w:val="nil"/>
            </w:tcBorders>
          </w:tcPr>
          <w:p w14:paraId="6757E2D6"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31A627D3" w14:textId="77777777" w:rsidR="00044B02" w:rsidRDefault="00044B02" w:rsidP="00A05599">
            <w:pPr>
              <w:spacing w:line="360" w:lineRule="auto"/>
              <w:jc w:val="both"/>
              <w:rPr>
                <w:rFonts w:ascii="Arial" w:hAnsi="Arial" w:cs="Arial"/>
              </w:rPr>
            </w:pPr>
          </w:p>
        </w:tc>
      </w:tr>
      <w:tr w:rsidR="00FE30DD" w:rsidDel="005E616A" w14:paraId="5712EC10" w14:textId="1C1A7811" w:rsidTr="00317F4D">
        <w:trPr>
          <w:ins w:id="48" w:author="Ursula Baartman" w:date="2019-05-23T09:50:00Z"/>
          <w:del w:id="49" w:author="Helene Jacobs" w:date="2019-06-11T10:09:00Z"/>
        </w:trPr>
        <w:tc>
          <w:tcPr>
            <w:tcW w:w="1129" w:type="dxa"/>
            <w:tcBorders>
              <w:top w:val="nil"/>
              <w:left w:val="nil"/>
              <w:bottom w:val="nil"/>
              <w:right w:val="nil"/>
            </w:tcBorders>
          </w:tcPr>
          <w:p w14:paraId="7BE12B81" w14:textId="6F97BC26" w:rsidR="00FE30DD" w:rsidDel="005E616A" w:rsidRDefault="00FE30DD" w:rsidP="00A05599">
            <w:pPr>
              <w:spacing w:line="360" w:lineRule="auto"/>
              <w:jc w:val="both"/>
              <w:rPr>
                <w:ins w:id="50" w:author="Ursula Baartman" w:date="2019-05-23T09:50:00Z"/>
                <w:del w:id="51" w:author="Helene Jacobs" w:date="2019-06-11T10:09:00Z"/>
                <w:rFonts w:ascii="Arial" w:hAnsi="Arial" w:cs="Arial"/>
              </w:rPr>
            </w:pPr>
          </w:p>
        </w:tc>
        <w:tc>
          <w:tcPr>
            <w:tcW w:w="7887" w:type="dxa"/>
            <w:gridSpan w:val="4"/>
            <w:tcBorders>
              <w:top w:val="nil"/>
              <w:left w:val="nil"/>
              <w:bottom w:val="nil"/>
              <w:right w:val="nil"/>
            </w:tcBorders>
          </w:tcPr>
          <w:p w14:paraId="084EEE26" w14:textId="2B19E95E" w:rsidR="00FE30DD" w:rsidRPr="00FE30DD" w:rsidDel="005E616A" w:rsidRDefault="00FE30DD" w:rsidP="00A05599">
            <w:pPr>
              <w:spacing w:line="360" w:lineRule="auto"/>
              <w:jc w:val="both"/>
              <w:rPr>
                <w:ins w:id="52" w:author="Ursula Baartman" w:date="2019-05-23T09:50:00Z"/>
                <w:del w:id="53" w:author="Helene Jacobs" w:date="2019-06-11T10:09:00Z"/>
                <w:rFonts w:ascii="Arial" w:hAnsi="Arial" w:cs="Arial"/>
                <w:color w:val="FF0000"/>
                <w:rPrChange w:id="54" w:author="Ursula Baartman" w:date="2019-05-23T09:50:00Z">
                  <w:rPr>
                    <w:ins w:id="55" w:author="Ursula Baartman" w:date="2019-05-23T09:50:00Z"/>
                    <w:del w:id="56" w:author="Helene Jacobs" w:date="2019-06-11T10:09:00Z"/>
                    <w:rFonts w:ascii="Arial" w:hAnsi="Arial" w:cs="Arial"/>
                  </w:rPr>
                </w:rPrChange>
              </w:rPr>
            </w:pPr>
            <w:ins w:id="57" w:author="Ursula Baartman" w:date="2019-05-23T09:50:00Z">
              <w:del w:id="58" w:author="Helene Jacobs" w:date="2019-06-11T10:09:00Z">
                <w:r w:rsidDel="005E616A">
                  <w:rPr>
                    <w:rFonts w:ascii="Arial" w:hAnsi="Arial" w:cs="Arial"/>
                    <w:color w:val="FF0000"/>
                  </w:rPr>
                  <w:delText>Requirement re 500 km distance for overnight stay removed</w:delText>
                </w:r>
              </w:del>
            </w:ins>
          </w:p>
        </w:tc>
      </w:tr>
      <w:tr w:rsidR="00FE30DD" w:rsidDel="005E616A" w14:paraId="5D10BD2D" w14:textId="568DDE46" w:rsidTr="00317F4D">
        <w:trPr>
          <w:ins w:id="59" w:author="Ursula Baartman" w:date="2019-05-23T09:50:00Z"/>
          <w:del w:id="60" w:author="Helene Jacobs" w:date="2019-06-11T10:09:00Z"/>
        </w:trPr>
        <w:tc>
          <w:tcPr>
            <w:tcW w:w="1129" w:type="dxa"/>
            <w:tcBorders>
              <w:top w:val="nil"/>
              <w:left w:val="nil"/>
              <w:bottom w:val="nil"/>
              <w:right w:val="nil"/>
            </w:tcBorders>
          </w:tcPr>
          <w:p w14:paraId="64A00897" w14:textId="3E7CF181" w:rsidR="00FE30DD" w:rsidDel="005E616A" w:rsidRDefault="00FE30DD" w:rsidP="00A05599">
            <w:pPr>
              <w:spacing w:line="360" w:lineRule="auto"/>
              <w:jc w:val="both"/>
              <w:rPr>
                <w:ins w:id="61" w:author="Ursula Baartman" w:date="2019-05-23T09:50:00Z"/>
                <w:del w:id="62" w:author="Helene Jacobs" w:date="2019-06-11T10:09:00Z"/>
                <w:rFonts w:ascii="Arial" w:hAnsi="Arial" w:cs="Arial"/>
              </w:rPr>
            </w:pPr>
          </w:p>
        </w:tc>
        <w:tc>
          <w:tcPr>
            <w:tcW w:w="7887" w:type="dxa"/>
            <w:gridSpan w:val="4"/>
            <w:tcBorders>
              <w:top w:val="nil"/>
              <w:left w:val="nil"/>
              <w:bottom w:val="nil"/>
              <w:right w:val="nil"/>
            </w:tcBorders>
          </w:tcPr>
          <w:p w14:paraId="6A76726D" w14:textId="5A49A6B9" w:rsidR="00FE30DD" w:rsidDel="005E616A" w:rsidRDefault="00FE30DD" w:rsidP="00A05599">
            <w:pPr>
              <w:spacing w:line="360" w:lineRule="auto"/>
              <w:jc w:val="both"/>
              <w:rPr>
                <w:ins w:id="63" w:author="Ursula Baartman" w:date="2019-05-23T09:50:00Z"/>
                <w:del w:id="64" w:author="Helene Jacobs" w:date="2019-06-11T10:09:00Z"/>
                <w:rFonts w:ascii="Arial" w:hAnsi="Arial" w:cs="Arial"/>
              </w:rPr>
            </w:pPr>
          </w:p>
        </w:tc>
      </w:tr>
      <w:tr w:rsidR="00044B02" w14:paraId="4406AA62" w14:textId="77777777" w:rsidTr="00317F4D">
        <w:tc>
          <w:tcPr>
            <w:tcW w:w="1129" w:type="dxa"/>
            <w:tcBorders>
              <w:top w:val="nil"/>
              <w:left w:val="nil"/>
              <w:bottom w:val="nil"/>
              <w:right w:val="nil"/>
            </w:tcBorders>
          </w:tcPr>
          <w:p w14:paraId="3F5E47F9" w14:textId="7445C78B" w:rsidR="00044B02" w:rsidRDefault="00044B02" w:rsidP="00A05599">
            <w:pPr>
              <w:spacing w:line="360" w:lineRule="auto"/>
              <w:jc w:val="both"/>
              <w:rPr>
                <w:rFonts w:ascii="Arial" w:hAnsi="Arial" w:cs="Arial"/>
              </w:rPr>
            </w:pPr>
            <w:r w:rsidRPr="005E616A">
              <w:rPr>
                <w:rFonts w:ascii="Arial" w:hAnsi="Arial" w:cs="Arial"/>
                <w:rPrChange w:id="65" w:author="Helene Jacobs" w:date="2019-06-11T10:10:00Z">
                  <w:rPr>
                    <w:rFonts w:ascii="Arial" w:hAnsi="Arial" w:cs="Arial"/>
                  </w:rPr>
                </w:rPrChange>
              </w:rPr>
              <w:t>1</w:t>
            </w:r>
            <w:r w:rsidR="000D674A" w:rsidRPr="005E616A">
              <w:rPr>
                <w:rFonts w:ascii="Arial" w:hAnsi="Arial" w:cs="Arial"/>
                <w:rPrChange w:id="66" w:author="Helene Jacobs" w:date="2019-06-11T10:10:00Z">
                  <w:rPr>
                    <w:rFonts w:ascii="Arial" w:hAnsi="Arial" w:cs="Arial"/>
                  </w:rPr>
                </w:rPrChange>
              </w:rPr>
              <w:t>5</w:t>
            </w:r>
            <w:r w:rsidRPr="005E616A">
              <w:rPr>
                <w:rFonts w:ascii="Arial" w:hAnsi="Arial" w:cs="Arial"/>
                <w:rPrChange w:id="67" w:author="Helene Jacobs" w:date="2019-06-11T10:10:00Z">
                  <w:rPr>
                    <w:rFonts w:ascii="Arial" w:hAnsi="Arial" w:cs="Arial"/>
                  </w:rPr>
                </w:rPrChange>
              </w:rPr>
              <w:t>.1.</w:t>
            </w:r>
            <w:ins w:id="68" w:author="Ursula Baartman" w:date="2019-05-23T09:46:00Z">
              <w:r w:rsidR="00B34C27" w:rsidRPr="005E616A">
                <w:rPr>
                  <w:rFonts w:ascii="Arial" w:hAnsi="Arial" w:cs="Arial"/>
                  <w:rPrChange w:id="69" w:author="Helene Jacobs" w:date="2019-06-11T10:10:00Z">
                    <w:rPr>
                      <w:rFonts w:ascii="Arial" w:hAnsi="Arial" w:cs="Arial"/>
                    </w:rPr>
                  </w:rPrChange>
                </w:rPr>
                <w:t>8</w:t>
              </w:r>
            </w:ins>
            <w:del w:id="70" w:author="Ursula Baartman" w:date="2019-05-23T09:46:00Z">
              <w:r w:rsidDel="00B34C27">
                <w:rPr>
                  <w:rFonts w:ascii="Arial" w:hAnsi="Arial" w:cs="Arial"/>
                </w:rPr>
                <w:delText>9</w:delText>
              </w:r>
            </w:del>
          </w:p>
        </w:tc>
        <w:tc>
          <w:tcPr>
            <w:tcW w:w="7887" w:type="dxa"/>
            <w:gridSpan w:val="4"/>
            <w:tcBorders>
              <w:top w:val="nil"/>
              <w:left w:val="nil"/>
              <w:bottom w:val="nil"/>
              <w:right w:val="nil"/>
            </w:tcBorders>
          </w:tcPr>
          <w:p w14:paraId="1EFBFC31" w14:textId="19F6907B" w:rsidR="00044B02" w:rsidRDefault="00317F4D" w:rsidP="00A05599">
            <w:pPr>
              <w:spacing w:line="360" w:lineRule="auto"/>
              <w:jc w:val="both"/>
              <w:rPr>
                <w:rFonts w:ascii="Arial" w:hAnsi="Arial" w:cs="Arial"/>
              </w:rPr>
            </w:pPr>
            <w:r w:rsidRPr="00317F4D">
              <w:rPr>
                <w:rFonts w:ascii="Arial" w:hAnsi="Arial" w:cs="Arial"/>
              </w:rPr>
              <w:t>When a vehicle is hired, it must be shared between the Employees/Councillors attending the same workshop, conference, seminar, etc. (one vehicle to be hired per occasion).</w:t>
            </w:r>
          </w:p>
        </w:tc>
      </w:tr>
      <w:tr w:rsidR="00044B02" w14:paraId="25ACCAE1" w14:textId="77777777" w:rsidTr="00317F4D">
        <w:tc>
          <w:tcPr>
            <w:tcW w:w="1129" w:type="dxa"/>
            <w:tcBorders>
              <w:top w:val="nil"/>
              <w:left w:val="nil"/>
              <w:bottom w:val="nil"/>
              <w:right w:val="nil"/>
            </w:tcBorders>
          </w:tcPr>
          <w:p w14:paraId="1D068BB2"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1F29E7C2" w14:textId="77777777" w:rsidR="00044B02" w:rsidRDefault="00044B02" w:rsidP="00A05599">
            <w:pPr>
              <w:spacing w:line="360" w:lineRule="auto"/>
              <w:jc w:val="both"/>
              <w:rPr>
                <w:rFonts w:ascii="Arial" w:hAnsi="Arial" w:cs="Arial"/>
              </w:rPr>
            </w:pPr>
          </w:p>
        </w:tc>
      </w:tr>
      <w:tr w:rsidR="00044B02" w14:paraId="1283CE6B" w14:textId="77777777" w:rsidTr="00317F4D">
        <w:tc>
          <w:tcPr>
            <w:tcW w:w="1129" w:type="dxa"/>
            <w:tcBorders>
              <w:top w:val="nil"/>
              <w:left w:val="nil"/>
              <w:bottom w:val="nil"/>
              <w:right w:val="nil"/>
            </w:tcBorders>
          </w:tcPr>
          <w:p w14:paraId="3B0BB699" w14:textId="76F3DB6E" w:rsidR="00044B02" w:rsidRDefault="00044B02" w:rsidP="00A05599">
            <w:pPr>
              <w:spacing w:line="360" w:lineRule="auto"/>
              <w:jc w:val="both"/>
              <w:rPr>
                <w:rFonts w:ascii="Arial" w:hAnsi="Arial" w:cs="Arial"/>
              </w:rPr>
            </w:pPr>
            <w:r w:rsidRPr="005E616A">
              <w:rPr>
                <w:rFonts w:ascii="Arial" w:hAnsi="Arial" w:cs="Arial"/>
                <w:rPrChange w:id="71" w:author="Helene Jacobs" w:date="2019-06-11T10:10:00Z">
                  <w:rPr>
                    <w:rFonts w:ascii="Arial" w:hAnsi="Arial" w:cs="Arial"/>
                  </w:rPr>
                </w:rPrChange>
              </w:rPr>
              <w:t>1</w:t>
            </w:r>
            <w:r w:rsidR="000D674A" w:rsidRPr="005E616A">
              <w:rPr>
                <w:rFonts w:ascii="Arial" w:hAnsi="Arial" w:cs="Arial"/>
                <w:rPrChange w:id="72" w:author="Helene Jacobs" w:date="2019-06-11T10:10:00Z">
                  <w:rPr>
                    <w:rFonts w:ascii="Arial" w:hAnsi="Arial" w:cs="Arial"/>
                  </w:rPr>
                </w:rPrChange>
              </w:rPr>
              <w:t>5</w:t>
            </w:r>
            <w:r w:rsidRPr="005E616A">
              <w:rPr>
                <w:rFonts w:ascii="Arial" w:hAnsi="Arial" w:cs="Arial"/>
                <w:rPrChange w:id="73" w:author="Helene Jacobs" w:date="2019-06-11T10:10:00Z">
                  <w:rPr>
                    <w:rFonts w:ascii="Arial" w:hAnsi="Arial" w:cs="Arial"/>
                  </w:rPr>
                </w:rPrChange>
              </w:rPr>
              <w:t>.1.</w:t>
            </w:r>
            <w:ins w:id="74" w:author="Ursula Baartman" w:date="2019-05-23T09:46:00Z">
              <w:r w:rsidR="00B34C27" w:rsidRPr="005E616A">
                <w:rPr>
                  <w:rFonts w:ascii="Arial" w:hAnsi="Arial" w:cs="Arial"/>
                  <w:rPrChange w:id="75" w:author="Helene Jacobs" w:date="2019-06-11T10:10:00Z">
                    <w:rPr>
                      <w:rFonts w:ascii="Arial" w:hAnsi="Arial" w:cs="Arial"/>
                    </w:rPr>
                  </w:rPrChange>
                </w:rPr>
                <w:t>9</w:t>
              </w:r>
            </w:ins>
            <w:del w:id="76" w:author="Ursula Baartman" w:date="2019-05-23T09:46:00Z">
              <w:r w:rsidDel="00B34C27">
                <w:rPr>
                  <w:rFonts w:ascii="Arial" w:hAnsi="Arial" w:cs="Arial"/>
                </w:rPr>
                <w:delText>10</w:delText>
              </w:r>
            </w:del>
          </w:p>
        </w:tc>
        <w:tc>
          <w:tcPr>
            <w:tcW w:w="7887" w:type="dxa"/>
            <w:gridSpan w:val="4"/>
            <w:tcBorders>
              <w:top w:val="nil"/>
              <w:left w:val="nil"/>
              <w:bottom w:val="nil"/>
              <w:right w:val="nil"/>
            </w:tcBorders>
          </w:tcPr>
          <w:p w14:paraId="4B68E772" w14:textId="7A26BFCB" w:rsidR="00044B02" w:rsidRDefault="00317F4D" w:rsidP="00A05599">
            <w:pPr>
              <w:spacing w:line="360" w:lineRule="auto"/>
              <w:jc w:val="both"/>
              <w:rPr>
                <w:rFonts w:ascii="Arial" w:hAnsi="Arial" w:cs="Arial"/>
              </w:rPr>
            </w:pPr>
            <w:r w:rsidRPr="00317F4D">
              <w:rPr>
                <w:rFonts w:ascii="Arial" w:hAnsi="Arial" w:cs="Arial"/>
              </w:rPr>
              <w:t>Flight bookin</w:t>
            </w:r>
            <w:bookmarkStart w:id="77" w:name="_GoBack"/>
            <w:bookmarkEnd w:id="77"/>
            <w:r w:rsidRPr="00317F4D">
              <w:rPr>
                <w:rFonts w:ascii="Arial" w:hAnsi="Arial" w:cs="Arial"/>
              </w:rPr>
              <w:t>gs must be made timeously, to prevent unnecessary overnight stay costs.</w:t>
            </w:r>
          </w:p>
        </w:tc>
      </w:tr>
      <w:tr w:rsidR="00044B02" w14:paraId="7FC573F6" w14:textId="77777777" w:rsidTr="00317F4D">
        <w:tc>
          <w:tcPr>
            <w:tcW w:w="1129" w:type="dxa"/>
            <w:tcBorders>
              <w:top w:val="nil"/>
              <w:left w:val="nil"/>
              <w:bottom w:val="nil"/>
              <w:right w:val="nil"/>
            </w:tcBorders>
          </w:tcPr>
          <w:p w14:paraId="1BBCC6D6"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3424B877" w14:textId="77777777" w:rsidR="00044B02" w:rsidRDefault="00044B02" w:rsidP="00A05599">
            <w:pPr>
              <w:spacing w:line="360" w:lineRule="auto"/>
              <w:jc w:val="both"/>
              <w:rPr>
                <w:rFonts w:ascii="Arial" w:hAnsi="Arial" w:cs="Arial"/>
              </w:rPr>
            </w:pPr>
          </w:p>
        </w:tc>
      </w:tr>
      <w:tr w:rsidR="00044B02" w14:paraId="7C16E3BA" w14:textId="77777777" w:rsidTr="00317F4D">
        <w:tc>
          <w:tcPr>
            <w:tcW w:w="1129" w:type="dxa"/>
            <w:tcBorders>
              <w:top w:val="nil"/>
              <w:left w:val="nil"/>
              <w:bottom w:val="nil"/>
              <w:right w:val="nil"/>
            </w:tcBorders>
          </w:tcPr>
          <w:p w14:paraId="0963EB1F" w14:textId="21791262" w:rsidR="00044B02" w:rsidRPr="00317F4D" w:rsidRDefault="000D674A" w:rsidP="00A05599">
            <w:pPr>
              <w:spacing w:line="360" w:lineRule="auto"/>
              <w:jc w:val="both"/>
              <w:rPr>
                <w:rFonts w:ascii="Arial" w:hAnsi="Arial" w:cs="Arial"/>
                <w:b/>
              </w:rPr>
            </w:pPr>
            <w:r>
              <w:rPr>
                <w:rFonts w:ascii="Arial" w:hAnsi="Arial" w:cs="Arial"/>
                <w:b/>
              </w:rPr>
              <w:t>16</w:t>
            </w:r>
            <w:r w:rsidR="00317F4D">
              <w:rPr>
                <w:rFonts w:ascii="Arial" w:hAnsi="Arial" w:cs="Arial"/>
                <w:b/>
              </w:rPr>
              <w:t>.</w:t>
            </w:r>
          </w:p>
        </w:tc>
        <w:tc>
          <w:tcPr>
            <w:tcW w:w="7887" w:type="dxa"/>
            <w:gridSpan w:val="4"/>
            <w:tcBorders>
              <w:top w:val="nil"/>
              <w:left w:val="nil"/>
              <w:bottom w:val="nil"/>
              <w:right w:val="nil"/>
            </w:tcBorders>
          </w:tcPr>
          <w:p w14:paraId="593FB530" w14:textId="116BEA8B" w:rsidR="00044B02" w:rsidRPr="00317F4D" w:rsidRDefault="00317F4D" w:rsidP="00A05599">
            <w:pPr>
              <w:spacing w:line="360" w:lineRule="auto"/>
              <w:jc w:val="both"/>
              <w:rPr>
                <w:rFonts w:ascii="Arial" w:hAnsi="Arial" w:cs="Arial"/>
                <w:b/>
                <w:u w:val="single"/>
              </w:rPr>
            </w:pPr>
            <w:r>
              <w:rPr>
                <w:rFonts w:ascii="Arial" w:hAnsi="Arial" w:cs="Arial"/>
                <w:b/>
                <w:u w:val="single"/>
              </w:rPr>
              <w:t>GENERAL MEASURES TO BE IMPLEMENTED</w:t>
            </w:r>
          </w:p>
        </w:tc>
      </w:tr>
      <w:tr w:rsidR="00044B02" w14:paraId="641154A7" w14:textId="77777777" w:rsidTr="00317F4D">
        <w:tc>
          <w:tcPr>
            <w:tcW w:w="1129" w:type="dxa"/>
            <w:tcBorders>
              <w:top w:val="nil"/>
              <w:left w:val="nil"/>
              <w:bottom w:val="nil"/>
              <w:right w:val="nil"/>
            </w:tcBorders>
          </w:tcPr>
          <w:p w14:paraId="4D0CA053"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786F620C" w14:textId="77777777" w:rsidR="00044B02" w:rsidRDefault="00044B02" w:rsidP="00A05599">
            <w:pPr>
              <w:spacing w:line="360" w:lineRule="auto"/>
              <w:jc w:val="both"/>
              <w:rPr>
                <w:rFonts w:ascii="Arial" w:hAnsi="Arial" w:cs="Arial"/>
              </w:rPr>
            </w:pPr>
          </w:p>
        </w:tc>
      </w:tr>
      <w:tr w:rsidR="00044B02" w14:paraId="773131AD" w14:textId="77777777" w:rsidTr="00317F4D">
        <w:tc>
          <w:tcPr>
            <w:tcW w:w="1129" w:type="dxa"/>
            <w:tcBorders>
              <w:top w:val="nil"/>
              <w:left w:val="nil"/>
              <w:bottom w:val="nil"/>
              <w:right w:val="nil"/>
            </w:tcBorders>
          </w:tcPr>
          <w:p w14:paraId="1715DBF4" w14:textId="1E5CE4E0" w:rsidR="00044B02" w:rsidRDefault="000D674A" w:rsidP="00A05599">
            <w:pPr>
              <w:spacing w:line="360" w:lineRule="auto"/>
              <w:jc w:val="both"/>
              <w:rPr>
                <w:rFonts w:ascii="Arial" w:hAnsi="Arial" w:cs="Arial"/>
              </w:rPr>
            </w:pPr>
            <w:r>
              <w:rPr>
                <w:rFonts w:ascii="Arial" w:hAnsi="Arial" w:cs="Arial"/>
              </w:rPr>
              <w:t>16</w:t>
            </w:r>
            <w:r w:rsidR="00317F4D">
              <w:rPr>
                <w:rFonts w:ascii="Arial" w:hAnsi="Arial" w:cs="Arial"/>
              </w:rPr>
              <w:t>.1</w:t>
            </w:r>
          </w:p>
        </w:tc>
        <w:tc>
          <w:tcPr>
            <w:tcW w:w="7887" w:type="dxa"/>
            <w:gridSpan w:val="4"/>
            <w:tcBorders>
              <w:top w:val="nil"/>
              <w:left w:val="nil"/>
              <w:bottom w:val="nil"/>
              <w:right w:val="nil"/>
            </w:tcBorders>
          </w:tcPr>
          <w:p w14:paraId="3CA3E912" w14:textId="582FC662" w:rsidR="00044B02" w:rsidRDefault="00317F4D" w:rsidP="00A05599">
            <w:pPr>
              <w:spacing w:line="360" w:lineRule="auto"/>
              <w:jc w:val="both"/>
              <w:rPr>
                <w:rFonts w:ascii="Arial" w:hAnsi="Arial" w:cs="Arial"/>
              </w:rPr>
            </w:pPr>
            <w:r w:rsidRPr="00317F4D">
              <w:rPr>
                <w:rFonts w:ascii="Arial" w:hAnsi="Arial" w:cs="Arial"/>
              </w:rPr>
              <w:t>In order to curb petrol expenditure, the municipality’s vehicle tracking system should be utilised by the Directorates to monitor usage in order to curb abuse of municipal vehicles and excessive petrol consumption.</w:t>
            </w:r>
          </w:p>
        </w:tc>
      </w:tr>
      <w:tr w:rsidR="00044B02" w14:paraId="2F4993D7" w14:textId="77777777" w:rsidTr="00317F4D">
        <w:tc>
          <w:tcPr>
            <w:tcW w:w="1129" w:type="dxa"/>
            <w:tcBorders>
              <w:top w:val="nil"/>
              <w:left w:val="nil"/>
              <w:bottom w:val="nil"/>
              <w:right w:val="nil"/>
            </w:tcBorders>
          </w:tcPr>
          <w:p w14:paraId="64E0FB0C"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260BD726" w14:textId="77777777" w:rsidR="00044B02" w:rsidRDefault="00044B02" w:rsidP="00A05599">
            <w:pPr>
              <w:spacing w:line="360" w:lineRule="auto"/>
              <w:jc w:val="both"/>
              <w:rPr>
                <w:rFonts w:ascii="Arial" w:hAnsi="Arial" w:cs="Arial"/>
              </w:rPr>
            </w:pPr>
          </w:p>
        </w:tc>
      </w:tr>
      <w:tr w:rsidR="00044B02" w14:paraId="67CECE3D" w14:textId="77777777" w:rsidTr="00317F4D">
        <w:tc>
          <w:tcPr>
            <w:tcW w:w="1129" w:type="dxa"/>
            <w:tcBorders>
              <w:top w:val="nil"/>
              <w:left w:val="nil"/>
              <w:bottom w:val="nil"/>
              <w:right w:val="nil"/>
            </w:tcBorders>
          </w:tcPr>
          <w:p w14:paraId="26FAC1EE" w14:textId="36EED6D0" w:rsidR="00044B02" w:rsidRDefault="000D674A" w:rsidP="00A05599">
            <w:pPr>
              <w:spacing w:line="360" w:lineRule="auto"/>
              <w:jc w:val="both"/>
              <w:rPr>
                <w:rFonts w:ascii="Arial" w:hAnsi="Arial" w:cs="Arial"/>
              </w:rPr>
            </w:pPr>
            <w:r>
              <w:rPr>
                <w:rFonts w:ascii="Arial" w:hAnsi="Arial" w:cs="Arial"/>
              </w:rPr>
              <w:t>16</w:t>
            </w:r>
            <w:r w:rsidR="00317F4D">
              <w:rPr>
                <w:rFonts w:ascii="Arial" w:hAnsi="Arial" w:cs="Arial"/>
              </w:rPr>
              <w:t>.2</w:t>
            </w:r>
          </w:p>
        </w:tc>
        <w:tc>
          <w:tcPr>
            <w:tcW w:w="7887" w:type="dxa"/>
            <w:gridSpan w:val="4"/>
            <w:tcBorders>
              <w:top w:val="nil"/>
              <w:left w:val="nil"/>
              <w:bottom w:val="nil"/>
              <w:right w:val="nil"/>
            </w:tcBorders>
          </w:tcPr>
          <w:p w14:paraId="7CEE94C9" w14:textId="68FF9359" w:rsidR="00044B02" w:rsidRDefault="00317F4D" w:rsidP="00A05599">
            <w:pPr>
              <w:spacing w:line="360" w:lineRule="auto"/>
              <w:jc w:val="both"/>
              <w:rPr>
                <w:rFonts w:ascii="Arial" w:hAnsi="Arial" w:cs="Arial"/>
              </w:rPr>
            </w:pPr>
            <w:r w:rsidRPr="00317F4D">
              <w:rPr>
                <w:rFonts w:ascii="Arial" w:hAnsi="Arial" w:cs="Arial"/>
              </w:rPr>
              <w:t>E-Learning methods should be considered for in-house training.</w:t>
            </w:r>
          </w:p>
        </w:tc>
      </w:tr>
      <w:tr w:rsidR="00044B02" w14:paraId="2747D657" w14:textId="77777777" w:rsidTr="00317F4D">
        <w:tc>
          <w:tcPr>
            <w:tcW w:w="1129" w:type="dxa"/>
            <w:tcBorders>
              <w:top w:val="nil"/>
              <w:left w:val="nil"/>
              <w:bottom w:val="nil"/>
              <w:right w:val="nil"/>
            </w:tcBorders>
          </w:tcPr>
          <w:p w14:paraId="4585E4D4" w14:textId="77777777" w:rsidR="00044B02" w:rsidRDefault="00044B02" w:rsidP="00A05599">
            <w:pPr>
              <w:spacing w:line="360" w:lineRule="auto"/>
              <w:jc w:val="both"/>
              <w:rPr>
                <w:rFonts w:ascii="Arial" w:hAnsi="Arial" w:cs="Arial"/>
              </w:rPr>
            </w:pPr>
          </w:p>
        </w:tc>
        <w:tc>
          <w:tcPr>
            <w:tcW w:w="7887" w:type="dxa"/>
            <w:gridSpan w:val="4"/>
            <w:tcBorders>
              <w:top w:val="nil"/>
              <w:left w:val="nil"/>
              <w:bottom w:val="nil"/>
              <w:right w:val="nil"/>
            </w:tcBorders>
          </w:tcPr>
          <w:p w14:paraId="3CA8801E" w14:textId="77777777" w:rsidR="00044B02" w:rsidRDefault="00044B02" w:rsidP="00A05599">
            <w:pPr>
              <w:spacing w:line="360" w:lineRule="auto"/>
              <w:jc w:val="both"/>
              <w:rPr>
                <w:rFonts w:ascii="Arial" w:hAnsi="Arial" w:cs="Arial"/>
              </w:rPr>
            </w:pPr>
          </w:p>
        </w:tc>
      </w:tr>
      <w:tr w:rsidR="00317F4D" w14:paraId="17048858" w14:textId="77777777" w:rsidTr="00317F4D">
        <w:tc>
          <w:tcPr>
            <w:tcW w:w="1129" w:type="dxa"/>
            <w:tcBorders>
              <w:top w:val="nil"/>
              <w:left w:val="nil"/>
              <w:bottom w:val="nil"/>
              <w:right w:val="nil"/>
            </w:tcBorders>
          </w:tcPr>
          <w:p w14:paraId="04EAA946" w14:textId="05DD33FC" w:rsidR="00317F4D" w:rsidRDefault="000D674A" w:rsidP="00A05599">
            <w:pPr>
              <w:spacing w:line="360" w:lineRule="auto"/>
              <w:jc w:val="both"/>
              <w:rPr>
                <w:rFonts w:ascii="Arial" w:hAnsi="Arial" w:cs="Arial"/>
              </w:rPr>
            </w:pPr>
            <w:r>
              <w:rPr>
                <w:rFonts w:ascii="Arial" w:hAnsi="Arial" w:cs="Arial"/>
              </w:rPr>
              <w:t>16</w:t>
            </w:r>
            <w:r w:rsidR="00317F4D">
              <w:rPr>
                <w:rFonts w:ascii="Arial" w:hAnsi="Arial" w:cs="Arial"/>
              </w:rPr>
              <w:t>.3</w:t>
            </w:r>
          </w:p>
        </w:tc>
        <w:tc>
          <w:tcPr>
            <w:tcW w:w="7887" w:type="dxa"/>
            <w:gridSpan w:val="4"/>
            <w:tcBorders>
              <w:top w:val="nil"/>
              <w:left w:val="nil"/>
              <w:bottom w:val="nil"/>
              <w:right w:val="nil"/>
            </w:tcBorders>
          </w:tcPr>
          <w:p w14:paraId="396C9E60" w14:textId="08E14162" w:rsidR="00317F4D" w:rsidRDefault="00317F4D" w:rsidP="00A05599">
            <w:pPr>
              <w:spacing w:line="360" w:lineRule="auto"/>
              <w:jc w:val="both"/>
              <w:rPr>
                <w:rFonts w:ascii="Arial" w:hAnsi="Arial" w:cs="Arial"/>
              </w:rPr>
            </w:pPr>
            <w:r w:rsidRPr="00317F4D">
              <w:rPr>
                <w:rFonts w:ascii="Arial" w:hAnsi="Arial" w:cs="Arial"/>
              </w:rPr>
              <w:t>Telephone and/or Video conferencing facilities must be used, where possible, to avoid unnecessary travelling and subsistence costs.</w:t>
            </w:r>
          </w:p>
        </w:tc>
      </w:tr>
      <w:tr w:rsidR="00317F4D" w14:paraId="16EAFD5C" w14:textId="77777777" w:rsidTr="00317F4D">
        <w:tc>
          <w:tcPr>
            <w:tcW w:w="1129" w:type="dxa"/>
            <w:tcBorders>
              <w:top w:val="nil"/>
              <w:left w:val="nil"/>
              <w:bottom w:val="nil"/>
              <w:right w:val="nil"/>
            </w:tcBorders>
          </w:tcPr>
          <w:p w14:paraId="104A19CE" w14:textId="77777777" w:rsidR="00317F4D" w:rsidRDefault="00317F4D" w:rsidP="00A05599">
            <w:pPr>
              <w:spacing w:line="360" w:lineRule="auto"/>
              <w:jc w:val="both"/>
              <w:rPr>
                <w:rFonts w:ascii="Arial" w:hAnsi="Arial" w:cs="Arial"/>
              </w:rPr>
            </w:pPr>
          </w:p>
        </w:tc>
        <w:tc>
          <w:tcPr>
            <w:tcW w:w="7887" w:type="dxa"/>
            <w:gridSpan w:val="4"/>
            <w:tcBorders>
              <w:top w:val="nil"/>
              <w:left w:val="nil"/>
              <w:bottom w:val="nil"/>
              <w:right w:val="nil"/>
            </w:tcBorders>
          </w:tcPr>
          <w:p w14:paraId="05CCA538" w14:textId="77777777" w:rsidR="00317F4D" w:rsidRDefault="00317F4D" w:rsidP="00A05599">
            <w:pPr>
              <w:spacing w:line="360" w:lineRule="auto"/>
              <w:jc w:val="both"/>
              <w:rPr>
                <w:rFonts w:ascii="Arial" w:hAnsi="Arial" w:cs="Arial"/>
              </w:rPr>
            </w:pPr>
          </w:p>
        </w:tc>
      </w:tr>
      <w:tr w:rsidR="00317F4D" w14:paraId="3B0B5ABC" w14:textId="77777777" w:rsidTr="00317F4D">
        <w:tc>
          <w:tcPr>
            <w:tcW w:w="1129" w:type="dxa"/>
            <w:tcBorders>
              <w:top w:val="nil"/>
              <w:left w:val="nil"/>
              <w:bottom w:val="nil"/>
              <w:right w:val="nil"/>
            </w:tcBorders>
          </w:tcPr>
          <w:p w14:paraId="0C2288AF" w14:textId="65256BCC" w:rsidR="00317F4D" w:rsidRDefault="000D674A" w:rsidP="00A05599">
            <w:pPr>
              <w:spacing w:line="360" w:lineRule="auto"/>
              <w:jc w:val="both"/>
              <w:rPr>
                <w:rFonts w:ascii="Arial" w:hAnsi="Arial" w:cs="Arial"/>
              </w:rPr>
            </w:pPr>
            <w:r>
              <w:rPr>
                <w:rFonts w:ascii="Arial" w:hAnsi="Arial" w:cs="Arial"/>
              </w:rPr>
              <w:t>16</w:t>
            </w:r>
            <w:r w:rsidR="00317F4D">
              <w:rPr>
                <w:rFonts w:ascii="Arial" w:hAnsi="Arial" w:cs="Arial"/>
              </w:rPr>
              <w:t>.4</w:t>
            </w:r>
          </w:p>
        </w:tc>
        <w:tc>
          <w:tcPr>
            <w:tcW w:w="7887" w:type="dxa"/>
            <w:gridSpan w:val="4"/>
            <w:tcBorders>
              <w:top w:val="nil"/>
              <w:left w:val="nil"/>
              <w:bottom w:val="nil"/>
              <w:right w:val="nil"/>
            </w:tcBorders>
          </w:tcPr>
          <w:p w14:paraId="23E248B0" w14:textId="0E56DD2B" w:rsidR="00317F4D" w:rsidRDefault="00317F4D" w:rsidP="00A05599">
            <w:pPr>
              <w:spacing w:line="360" w:lineRule="auto"/>
              <w:jc w:val="both"/>
              <w:rPr>
                <w:rFonts w:ascii="Arial" w:hAnsi="Arial" w:cs="Arial"/>
              </w:rPr>
            </w:pPr>
            <w:r w:rsidRPr="00317F4D">
              <w:rPr>
                <w:rFonts w:ascii="Arial" w:hAnsi="Arial" w:cs="Arial"/>
              </w:rPr>
              <w:t>Where possible, transversal contracts must be used for the procurement of goods and services.</w:t>
            </w:r>
          </w:p>
        </w:tc>
      </w:tr>
      <w:tr w:rsidR="000D674A" w14:paraId="348D4AB4" w14:textId="77777777" w:rsidTr="00317F4D">
        <w:tc>
          <w:tcPr>
            <w:tcW w:w="1129" w:type="dxa"/>
            <w:tcBorders>
              <w:top w:val="nil"/>
              <w:left w:val="nil"/>
              <w:bottom w:val="nil"/>
              <w:right w:val="nil"/>
            </w:tcBorders>
          </w:tcPr>
          <w:p w14:paraId="4BD95FF3" w14:textId="77777777" w:rsidR="000D674A" w:rsidRDefault="000D674A" w:rsidP="00A05599">
            <w:pPr>
              <w:spacing w:line="360" w:lineRule="auto"/>
              <w:jc w:val="both"/>
              <w:rPr>
                <w:rFonts w:ascii="Arial" w:hAnsi="Arial" w:cs="Arial"/>
              </w:rPr>
            </w:pPr>
          </w:p>
        </w:tc>
        <w:tc>
          <w:tcPr>
            <w:tcW w:w="7887" w:type="dxa"/>
            <w:gridSpan w:val="4"/>
            <w:tcBorders>
              <w:top w:val="nil"/>
              <w:left w:val="nil"/>
              <w:bottom w:val="nil"/>
              <w:right w:val="nil"/>
            </w:tcBorders>
          </w:tcPr>
          <w:p w14:paraId="6D42BE59" w14:textId="77777777" w:rsidR="000D674A" w:rsidRPr="00317F4D" w:rsidRDefault="000D674A" w:rsidP="00A05599">
            <w:pPr>
              <w:spacing w:line="360" w:lineRule="auto"/>
              <w:jc w:val="both"/>
              <w:rPr>
                <w:rFonts w:ascii="Arial" w:hAnsi="Arial" w:cs="Arial"/>
              </w:rPr>
            </w:pPr>
          </w:p>
        </w:tc>
      </w:tr>
      <w:tr w:rsidR="00317F4D" w14:paraId="4297FC0F" w14:textId="77777777" w:rsidTr="00317F4D">
        <w:tc>
          <w:tcPr>
            <w:tcW w:w="1129" w:type="dxa"/>
            <w:tcBorders>
              <w:top w:val="nil"/>
              <w:left w:val="nil"/>
              <w:bottom w:val="nil"/>
              <w:right w:val="nil"/>
            </w:tcBorders>
          </w:tcPr>
          <w:p w14:paraId="5D077851" w14:textId="1968812F" w:rsidR="00317F4D" w:rsidRDefault="000D674A" w:rsidP="00A05599">
            <w:pPr>
              <w:spacing w:line="360" w:lineRule="auto"/>
              <w:jc w:val="both"/>
              <w:rPr>
                <w:rFonts w:ascii="Arial" w:hAnsi="Arial" w:cs="Arial"/>
              </w:rPr>
            </w:pPr>
            <w:r>
              <w:rPr>
                <w:rFonts w:ascii="Arial" w:hAnsi="Arial" w:cs="Arial"/>
              </w:rPr>
              <w:t>16</w:t>
            </w:r>
            <w:r w:rsidR="00317F4D">
              <w:rPr>
                <w:rFonts w:ascii="Arial" w:hAnsi="Arial" w:cs="Arial"/>
              </w:rPr>
              <w:t>.5</w:t>
            </w:r>
          </w:p>
        </w:tc>
        <w:tc>
          <w:tcPr>
            <w:tcW w:w="7887" w:type="dxa"/>
            <w:gridSpan w:val="4"/>
            <w:tcBorders>
              <w:top w:val="nil"/>
              <w:left w:val="nil"/>
              <w:bottom w:val="nil"/>
              <w:right w:val="nil"/>
            </w:tcBorders>
          </w:tcPr>
          <w:p w14:paraId="029FAC0C" w14:textId="1CC010CF" w:rsidR="00317F4D" w:rsidRDefault="00317F4D" w:rsidP="00A05599">
            <w:pPr>
              <w:spacing w:line="360" w:lineRule="auto"/>
              <w:jc w:val="both"/>
              <w:rPr>
                <w:rFonts w:ascii="Arial" w:hAnsi="Arial" w:cs="Arial"/>
              </w:rPr>
            </w:pPr>
            <w:r w:rsidRPr="00317F4D">
              <w:rPr>
                <w:rFonts w:ascii="Arial" w:hAnsi="Arial" w:cs="Arial"/>
              </w:rPr>
              <w:t>Consideration must be given to utilising the services of the Government Communications and Information System (GCIS) for media related needs.</w:t>
            </w:r>
          </w:p>
        </w:tc>
      </w:tr>
      <w:tr w:rsidR="00317F4D" w14:paraId="702C3916" w14:textId="77777777" w:rsidTr="00317F4D">
        <w:tc>
          <w:tcPr>
            <w:tcW w:w="1129" w:type="dxa"/>
            <w:tcBorders>
              <w:top w:val="nil"/>
              <w:left w:val="nil"/>
              <w:bottom w:val="nil"/>
              <w:right w:val="nil"/>
            </w:tcBorders>
          </w:tcPr>
          <w:p w14:paraId="069DBFB0" w14:textId="77777777" w:rsidR="00317F4D" w:rsidRDefault="00317F4D" w:rsidP="00A05599">
            <w:pPr>
              <w:spacing w:line="360" w:lineRule="auto"/>
              <w:jc w:val="both"/>
              <w:rPr>
                <w:rFonts w:ascii="Arial" w:hAnsi="Arial" w:cs="Arial"/>
              </w:rPr>
            </w:pPr>
          </w:p>
        </w:tc>
        <w:tc>
          <w:tcPr>
            <w:tcW w:w="7887" w:type="dxa"/>
            <w:gridSpan w:val="4"/>
            <w:tcBorders>
              <w:top w:val="nil"/>
              <w:left w:val="nil"/>
              <w:bottom w:val="nil"/>
              <w:right w:val="nil"/>
            </w:tcBorders>
          </w:tcPr>
          <w:p w14:paraId="6CCF84F2" w14:textId="77777777" w:rsidR="00317F4D" w:rsidRDefault="00317F4D" w:rsidP="00A05599">
            <w:pPr>
              <w:spacing w:line="360" w:lineRule="auto"/>
              <w:jc w:val="both"/>
              <w:rPr>
                <w:rFonts w:ascii="Arial" w:hAnsi="Arial" w:cs="Arial"/>
              </w:rPr>
            </w:pPr>
          </w:p>
        </w:tc>
      </w:tr>
      <w:tr w:rsidR="00317F4D" w14:paraId="10AA10A9" w14:textId="77777777" w:rsidTr="00317F4D">
        <w:tc>
          <w:tcPr>
            <w:tcW w:w="1129" w:type="dxa"/>
            <w:tcBorders>
              <w:top w:val="nil"/>
              <w:left w:val="nil"/>
              <w:bottom w:val="nil"/>
              <w:right w:val="nil"/>
            </w:tcBorders>
          </w:tcPr>
          <w:p w14:paraId="667EB6C4" w14:textId="1230C637" w:rsidR="00317F4D" w:rsidRDefault="000D674A" w:rsidP="00A05599">
            <w:pPr>
              <w:spacing w:line="360" w:lineRule="auto"/>
              <w:jc w:val="both"/>
              <w:rPr>
                <w:rFonts w:ascii="Arial" w:hAnsi="Arial" w:cs="Arial"/>
              </w:rPr>
            </w:pPr>
            <w:r>
              <w:rPr>
                <w:rFonts w:ascii="Arial" w:hAnsi="Arial" w:cs="Arial"/>
              </w:rPr>
              <w:t>16</w:t>
            </w:r>
            <w:r w:rsidR="00317F4D">
              <w:rPr>
                <w:rFonts w:ascii="Arial" w:hAnsi="Arial" w:cs="Arial"/>
              </w:rPr>
              <w:t>.6</w:t>
            </w:r>
          </w:p>
        </w:tc>
        <w:tc>
          <w:tcPr>
            <w:tcW w:w="7887" w:type="dxa"/>
            <w:gridSpan w:val="4"/>
            <w:tcBorders>
              <w:top w:val="nil"/>
              <w:left w:val="nil"/>
              <w:bottom w:val="nil"/>
              <w:right w:val="nil"/>
            </w:tcBorders>
          </w:tcPr>
          <w:p w14:paraId="26366AC0" w14:textId="6CBC28CD" w:rsidR="00317F4D" w:rsidRDefault="00317F4D" w:rsidP="00A05599">
            <w:pPr>
              <w:spacing w:line="360" w:lineRule="auto"/>
              <w:jc w:val="both"/>
              <w:rPr>
                <w:rFonts w:ascii="Arial" w:hAnsi="Arial" w:cs="Arial"/>
              </w:rPr>
            </w:pPr>
            <w:r w:rsidRPr="00317F4D">
              <w:rPr>
                <w:rFonts w:ascii="Arial" w:hAnsi="Arial" w:cs="Arial"/>
              </w:rPr>
              <w:t>Bulk purchases should be considered for regularly consumed inventory.</w:t>
            </w:r>
          </w:p>
        </w:tc>
      </w:tr>
      <w:tr w:rsidR="00317F4D" w14:paraId="7CE2E103" w14:textId="77777777" w:rsidTr="00317F4D">
        <w:tc>
          <w:tcPr>
            <w:tcW w:w="1129" w:type="dxa"/>
            <w:tcBorders>
              <w:top w:val="nil"/>
              <w:left w:val="nil"/>
              <w:bottom w:val="nil"/>
              <w:right w:val="nil"/>
            </w:tcBorders>
          </w:tcPr>
          <w:p w14:paraId="6DD40DB9" w14:textId="77777777" w:rsidR="00317F4D" w:rsidRDefault="00317F4D" w:rsidP="00A05599">
            <w:pPr>
              <w:spacing w:line="360" w:lineRule="auto"/>
              <w:jc w:val="both"/>
              <w:rPr>
                <w:rFonts w:ascii="Arial" w:hAnsi="Arial" w:cs="Arial"/>
              </w:rPr>
            </w:pPr>
          </w:p>
        </w:tc>
        <w:tc>
          <w:tcPr>
            <w:tcW w:w="7887" w:type="dxa"/>
            <w:gridSpan w:val="4"/>
            <w:tcBorders>
              <w:top w:val="nil"/>
              <w:left w:val="nil"/>
              <w:bottom w:val="nil"/>
              <w:right w:val="nil"/>
            </w:tcBorders>
          </w:tcPr>
          <w:p w14:paraId="7B1F5A94" w14:textId="77777777" w:rsidR="00317F4D" w:rsidRDefault="00317F4D" w:rsidP="00A05599">
            <w:pPr>
              <w:spacing w:line="360" w:lineRule="auto"/>
              <w:jc w:val="both"/>
              <w:rPr>
                <w:rFonts w:ascii="Arial" w:hAnsi="Arial" w:cs="Arial"/>
              </w:rPr>
            </w:pPr>
          </w:p>
        </w:tc>
      </w:tr>
      <w:tr w:rsidR="00317F4D" w14:paraId="49F43DDC" w14:textId="77777777" w:rsidTr="00317F4D">
        <w:tc>
          <w:tcPr>
            <w:tcW w:w="1129" w:type="dxa"/>
            <w:tcBorders>
              <w:top w:val="nil"/>
              <w:left w:val="nil"/>
              <w:bottom w:val="nil"/>
              <w:right w:val="nil"/>
            </w:tcBorders>
          </w:tcPr>
          <w:p w14:paraId="5B73080B" w14:textId="16F65756" w:rsidR="00317F4D" w:rsidRPr="00317F4D" w:rsidRDefault="000D674A" w:rsidP="00A05599">
            <w:pPr>
              <w:spacing w:line="360" w:lineRule="auto"/>
              <w:jc w:val="both"/>
              <w:rPr>
                <w:rFonts w:ascii="Arial" w:hAnsi="Arial" w:cs="Arial"/>
                <w:b/>
              </w:rPr>
            </w:pPr>
            <w:r>
              <w:rPr>
                <w:rFonts w:ascii="Arial" w:hAnsi="Arial" w:cs="Arial"/>
                <w:b/>
              </w:rPr>
              <w:t>17</w:t>
            </w:r>
            <w:r w:rsidR="00317F4D">
              <w:rPr>
                <w:rFonts w:ascii="Arial" w:hAnsi="Arial" w:cs="Arial"/>
                <w:b/>
              </w:rPr>
              <w:t>.</w:t>
            </w:r>
          </w:p>
        </w:tc>
        <w:tc>
          <w:tcPr>
            <w:tcW w:w="7887" w:type="dxa"/>
            <w:gridSpan w:val="4"/>
            <w:tcBorders>
              <w:top w:val="nil"/>
              <w:left w:val="nil"/>
              <w:bottom w:val="nil"/>
              <w:right w:val="nil"/>
            </w:tcBorders>
          </w:tcPr>
          <w:p w14:paraId="6708716D" w14:textId="75F0B5F3" w:rsidR="00317F4D" w:rsidRPr="00317F4D" w:rsidRDefault="00317F4D" w:rsidP="00A05599">
            <w:pPr>
              <w:spacing w:line="360" w:lineRule="auto"/>
              <w:jc w:val="both"/>
              <w:rPr>
                <w:rFonts w:ascii="Arial" w:hAnsi="Arial" w:cs="Arial"/>
                <w:b/>
                <w:u w:val="single"/>
              </w:rPr>
            </w:pPr>
            <w:r>
              <w:rPr>
                <w:rFonts w:ascii="Arial" w:hAnsi="Arial" w:cs="Arial"/>
                <w:b/>
                <w:u w:val="single"/>
              </w:rPr>
              <w:t>IMPLEMENTATION DATE</w:t>
            </w:r>
          </w:p>
        </w:tc>
      </w:tr>
      <w:tr w:rsidR="00317F4D" w14:paraId="14911FEB" w14:textId="77777777" w:rsidTr="00317F4D">
        <w:tc>
          <w:tcPr>
            <w:tcW w:w="1129" w:type="dxa"/>
            <w:tcBorders>
              <w:top w:val="nil"/>
              <w:left w:val="nil"/>
              <w:bottom w:val="nil"/>
              <w:right w:val="nil"/>
            </w:tcBorders>
          </w:tcPr>
          <w:p w14:paraId="6623DDA3" w14:textId="77777777" w:rsidR="00317F4D" w:rsidRDefault="00317F4D" w:rsidP="00A05599">
            <w:pPr>
              <w:spacing w:line="360" w:lineRule="auto"/>
              <w:jc w:val="both"/>
              <w:rPr>
                <w:rFonts w:ascii="Arial" w:hAnsi="Arial" w:cs="Arial"/>
              </w:rPr>
            </w:pPr>
          </w:p>
        </w:tc>
        <w:tc>
          <w:tcPr>
            <w:tcW w:w="7887" w:type="dxa"/>
            <w:gridSpan w:val="4"/>
            <w:tcBorders>
              <w:top w:val="nil"/>
              <w:left w:val="nil"/>
              <w:bottom w:val="nil"/>
              <w:right w:val="nil"/>
            </w:tcBorders>
          </w:tcPr>
          <w:p w14:paraId="08FAB226" w14:textId="77777777" w:rsidR="00317F4D" w:rsidRDefault="00317F4D" w:rsidP="00A05599">
            <w:pPr>
              <w:spacing w:line="360" w:lineRule="auto"/>
              <w:jc w:val="both"/>
              <w:rPr>
                <w:rFonts w:ascii="Arial" w:hAnsi="Arial" w:cs="Arial"/>
              </w:rPr>
            </w:pPr>
          </w:p>
        </w:tc>
      </w:tr>
      <w:tr w:rsidR="00317F4D" w14:paraId="627DFFE4" w14:textId="77777777" w:rsidTr="00317F4D">
        <w:tc>
          <w:tcPr>
            <w:tcW w:w="1129" w:type="dxa"/>
            <w:tcBorders>
              <w:top w:val="nil"/>
              <w:left w:val="nil"/>
              <w:bottom w:val="nil"/>
              <w:right w:val="nil"/>
            </w:tcBorders>
          </w:tcPr>
          <w:p w14:paraId="65785505" w14:textId="392B6C05" w:rsidR="00317F4D" w:rsidRDefault="000D674A" w:rsidP="00A05599">
            <w:pPr>
              <w:spacing w:line="360" w:lineRule="auto"/>
              <w:jc w:val="both"/>
              <w:rPr>
                <w:rFonts w:ascii="Arial" w:hAnsi="Arial" w:cs="Arial"/>
              </w:rPr>
            </w:pPr>
            <w:r>
              <w:rPr>
                <w:rFonts w:ascii="Arial" w:hAnsi="Arial" w:cs="Arial"/>
              </w:rPr>
              <w:t>17</w:t>
            </w:r>
            <w:r w:rsidR="00317F4D">
              <w:rPr>
                <w:rFonts w:ascii="Arial" w:hAnsi="Arial" w:cs="Arial"/>
              </w:rPr>
              <w:t>.1</w:t>
            </w:r>
          </w:p>
        </w:tc>
        <w:tc>
          <w:tcPr>
            <w:tcW w:w="7887" w:type="dxa"/>
            <w:gridSpan w:val="4"/>
            <w:tcBorders>
              <w:top w:val="nil"/>
              <w:left w:val="nil"/>
              <w:bottom w:val="nil"/>
              <w:right w:val="nil"/>
            </w:tcBorders>
          </w:tcPr>
          <w:p w14:paraId="54628465" w14:textId="7971983A" w:rsidR="00317F4D" w:rsidRDefault="00317F4D" w:rsidP="00317F4D">
            <w:pPr>
              <w:spacing w:line="360" w:lineRule="auto"/>
              <w:jc w:val="both"/>
              <w:rPr>
                <w:rFonts w:ascii="Arial" w:hAnsi="Arial" w:cs="Arial"/>
              </w:rPr>
            </w:pPr>
            <w:r w:rsidRPr="00317F4D">
              <w:rPr>
                <w:rFonts w:ascii="Arial" w:hAnsi="Arial" w:cs="Arial"/>
              </w:rPr>
              <w:t xml:space="preserve">The Cost Containment Policy (CCP) </w:t>
            </w:r>
            <w:r>
              <w:rPr>
                <w:rFonts w:ascii="Arial" w:hAnsi="Arial" w:cs="Arial"/>
              </w:rPr>
              <w:t>will be implemented when it is approved by Council.</w:t>
            </w:r>
          </w:p>
        </w:tc>
      </w:tr>
      <w:tr w:rsidR="00317F4D" w14:paraId="0E6B88A0" w14:textId="77777777" w:rsidTr="000D0856">
        <w:tc>
          <w:tcPr>
            <w:tcW w:w="1129" w:type="dxa"/>
            <w:tcBorders>
              <w:top w:val="nil"/>
              <w:left w:val="nil"/>
              <w:bottom w:val="nil"/>
              <w:right w:val="nil"/>
            </w:tcBorders>
          </w:tcPr>
          <w:p w14:paraId="562C0FED" w14:textId="77777777" w:rsidR="00317F4D" w:rsidRDefault="00317F4D" w:rsidP="00A05599">
            <w:pPr>
              <w:spacing w:line="360" w:lineRule="auto"/>
              <w:jc w:val="both"/>
              <w:rPr>
                <w:rFonts w:ascii="Arial" w:hAnsi="Arial" w:cs="Arial"/>
              </w:rPr>
            </w:pPr>
          </w:p>
        </w:tc>
        <w:tc>
          <w:tcPr>
            <w:tcW w:w="7887" w:type="dxa"/>
            <w:gridSpan w:val="4"/>
            <w:tcBorders>
              <w:top w:val="nil"/>
              <w:left w:val="nil"/>
              <w:bottom w:val="nil"/>
              <w:right w:val="nil"/>
            </w:tcBorders>
          </w:tcPr>
          <w:p w14:paraId="736BECE2" w14:textId="77777777" w:rsidR="00317F4D" w:rsidRDefault="00317F4D" w:rsidP="00A05599">
            <w:pPr>
              <w:spacing w:line="360" w:lineRule="auto"/>
              <w:jc w:val="both"/>
              <w:rPr>
                <w:rFonts w:ascii="Arial" w:hAnsi="Arial" w:cs="Arial"/>
              </w:rPr>
            </w:pPr>
          </w:p>
        </w:tc>
      </w:tr>
      <w:tr w:rsidR="00317F4D" w14:paraId="3A7A50E1" w14:textId="77777777" w:rsidTr="000D0856">
        <w:tc>
          <w:tcPr>
            <w:tcW w:w="1129" w:type="dxa"/>
            <w:tcBorders>
              <w:top w:val="nil"/>
              <w:left w:val="nil"/>
              <w:bottom w:val="nil"/>
              <w:right w:val="nil"/>
            </w:tcBorders>
          </w:tcPr>
          <w:p w14:paraId="3BDDCE83" w14:textId="60AD52D8" w:rsidR="00317F4D" w:rsidRPr="00317F4D" w:rsidRDefault="000D674A" w:rsidP="00A05599">
            <w:pPr>
              <w:spacing w:line="360" w:lineRule="auto"/>
              <w:jc w:val="both"/>
              <w:rPr>
                <w:rFonts w:ascii="Arial" w:hAnsi="Arial" w:cs="Arial"/>
                <w:b/>
              </w:rPr>
            </w:pPr>
            <w:r>
              <w:rPr>
                <w:rFonts w:ascii="Arial" w:hAnsi="Arial" w:cs="Arial"/>
                <w:b/>
              </w:rPr>
              <w:t>18</w:t>
            </w:r>
            <w:r w:rsidR="00317F4D">
              <w:rPr>
                <w:rFonts w:ascii="Arial" w:hAnsi="Arial" w:cs="Arial"/>
                <w:b/>
              </w:rPr>
              <w:t>.</w:t>
            </w:r>
          </w:p>
        </w:tc>
        <w:tc>
          <w:tcPr>
            <w:tcW w:w="7887" w:type="dxa"/>
            <w:gridSpan w:val="4"/>
            <w:tcBorders>
              <w:top w:val="nil"/>
              <w:left w:val="nil"/>
              <w:bottom w:val="nil"/>
              <w:right w:val="nil"/>
            </w:tcBorders>
          </w:tcPr>
          <w:p w14:paraId="4748448B" w14:textId="48F6362B" w:rsidR="00317F4D" w:rsidRPr="00317F4D" w:rsidRDefault="00317F4D" w:rsidP="00A05599">
            <w:pPr>
              <w:spacing w:line="360" w:lineRule="auto"/>
              <w:jc w:val="both"/>
              <w:rPr>
                <w:rFonts w:ascii="Arial" w:hAnsi="Arial" w:cs="Arial"/>
                <w:b/>
                <w:u w:val="single"/>
              </w:rPr>
            </w:pPr>
            <w:r>
              <w:rPr>
                <w:rFonts w:ascii="Arial" w:hAnsi="Arial" w:cs="Arial"/>
                <w:b/>
                <w:u w:val="single"/>
              </w:rPr>
              <w:t>MONITORING AND EVALUATION</w:t>
            </w:r>
          </w:p>
        </w:tc>
      </w:tr>
      <w:tr w:rsidR="00317F4D" w14:paraId="29F90DA3" w14:textId="77777777" w:rsidTr="000D0856">
        <w:tc>
          <w:tcPr>
            <w:tcW w:w="1129" w:type="dxa"/>
            <w:tcBorders>
              <w:top w:val="nil"/>
              <w:left w:val="nil"/>
              <w:bottom w:val="nil"/>
              <w:right w:val="nil"/>
            </w:tcBorders>
          </w:tcPr>
          <w:p w14:paraId="2BD1580A" w14:textId="77777777" w:rsidR="00317F4D" w:rsidRDefault="00317F4D" w:rsidP="00A05599">
            <w:pPr>
              <w:spacing w:line="360" w:lineRule="auto"/>
              <w:jc w:val="both"/>
              <w:rPr>
                <w:rFonts w:ascii="Arial" w:hAnsi="Arial" w:cs="Arial"/>
              </w:rPr>
            </w:pPr>
          </w:p>
        </w:tc>
        <w:tc>
          <w:tcPr>
            <w:tcW w:w="7887" w:type="dxa"/>
            <w:gridSpan w:val="4"/>
            <w:tcBorders>
              <w:top w:val="nil"/>
              <w:left w:val="nil"/>
              <w:bottom w:val="nil"/>
              <w:right w:val="nil"/>
            </w:tcBorders>
          </w:tcPr>
          <w:p w14:paraId="192B3766" w14:textId="77777777" w:rsidR="00317F4D" w:rsidRDefault="00317F4D" w:rsidP="00A05599">
            <w:pPr>
              <w:spacing w:line="360" w:lineRule="auto"/>
              <w:jc w:val="both"/>
              <w:rPr>
                <w:rFonts w:ascii="Arial" w:hAnsi="Arial" w:cs="Arial"/>
              </w:rPr>
            </w:pPr>
          </w:p>
        </w:tc>
      </w:tr>
      <w:tr w:rsidR="00317F4D" w14:paraId="33AA40AA" w14:textId="77777777" w:rsidTr="000D0856">
        <w:tc>
          <w:tcPr>
            <w:tcW w:w="1129" w:type="dxa"/>
            <w:tcBorders>
              <w:top w:val="nil"/>
              <w:left w:val="nil"/>
              <w:bottom w:val="nil"/>
              <w:right w:val="nil"/>
            </w:tcBorders>
          </w:tcPr>
          <w:p w14:paraId="690AA929" w14:textId="57529DD4" w:rsidR="00317F4D" w:rsidRDefault="000D674A" w:rsidP="00A05599">
            <w:pPr>
              <w:spacing w:line="360" w:lineRule="auto"/>
              <w:jc w:val="both"/>
              <w:rPr>
                <w:rFonts w:ascii="Arial" w:hAnsi="Arial" w:cs="Arial"/>
              </w:rPr>
            </w:pPr>
            <w:r>
              <w:rPr>
                <w:rFonts w:ascii="Arial" w:hAnsi="Arial" w:cs="Arial"/>
              </w:rPr>
              <w:t>18</w:t>
            </w:r>
            <w:r w:rsidR="00317F4D">
              <w:rPr>
                <w:rFonts w:ascii="Arial" w:hAnsi="Arial" w:cs="Arial"/>
              </w:rPr>
              <w:t>.1</w:t>
            </w:r>
          </w:p>
        </w:tc>
        <w:tc>
          <w:tcPr>
            <w:tcW w:w="7887" w:type="dxa"/>
            <w:gridSpan w:val="4"/>
            <w:tcBorders>
              <w:top w:val="nil"/>
              <w:left w:val="nil"/>
              <w:bottom w:val="nil"/>
              <w:right w:val="nil"/>
            </w:tcBorders>
          </w:tcPr>
          <w:p w14:paraId="59086F7F" w14:textId="618190E8" w:rsidR="00317F4D" w:rsidRDefault="00173C95" w:rsidP="00317F4D">
            <w:pPr>
              <w:spacing w:line="360" w:lineRule="auto"/>
              <w:jc w:val="both"/>
              <w:rPr>
                <w:rFonts w:ascii="Arial" w:hAnsi="Arial" w:cs="Arial"/>
              </w:rPr>
            </w:pPr>
            <w:r>
              <w:rPr>
                <w:rFonts w:ascii="Arial" w:hAnsi="Arial" w:cs="Arial"/>
              </w:rPr>
              <w:t>Senior Manager</w:t>
            </w:r>
            <w:r w:rsidR="00317F4D" w:rsidRPr="00317F4D">
              <w:rPr>
                <w:rFonts w:ascii="Arial" w:hAnsi="Arial" w:cs="Arial"/>
              </w:rPr>
              <w:t>s are required to report on a quarterly basis regarding the respective</w:t>
            </w:r>
            <w:r w:rsidR="00317F4D">
              <w:rPr>
                <w:rFonts w:ascii="Arial" w:hAnsi="Arial" w:cs="Arial"/>
              </w:rPr>
              <w:t xml:space="preserve"> </w:t>
            </w:r>
            <w:r w:rsidR="00317F4D" w:rsidRPr="00317F4D">
              <w:rPr>
                <w:rFonts w:ascii="Arial" w:hAnsi="Arial" w:cs="Arial"/>
              </w:rPr>
              <w:t>status of implementation of the Cost Containment Policy (CCP) for their</w:t>
            </w:r>
            <w:r w:rsidR="00317F4D">
              <w:rPr>
                <w:rFonts w:ascii="Arial" w:hAnsi="Arial" w:cs="Arial"/>
              </w:rPr>
              <w:t xml:space="preserve"> </w:t>
            </w:r>
            <w:r w:rsidR="00317F4D" w:rsidRPr="00317F4D">
              <w:rPr>
                <w:rFonts w:ascii="Arial" w:hAnsi="Arial" w:cs="Arial"/>
              </w:rPr>
              <w:t>respective Directorates.</w:t>
            </w:r>
          </w:p>
        </w:tc>
      </w:tr>
      <w:tr w:rsidR="00317F4D" w14:paraId="4B135DDB" w14:textId="77777777" w:rsidTr="000D0856">
        <w:tc>
          <w:tcPr>
            <w:tcW w:w="1129" w:type="dxa"/>
            <w:tcBorders>
              <w:top w:val="nil"/>
              <w:left w:val="nil"/>
              <w:bottom w:val="nil"/>
              <w:right w:val="nil"/>
            </w:tcBorders>
          </w:tcPr>
          <w:p w14:paraId="3672741E" w14:textId="77777777" w:rsidR="00317F4D" w:rsidRDefault="00317F4D" w:rsidP="00A05599">
            <w:pPr>
              <w:spacing w:line="360" w:lineRule="auto"/>
              <w:jc w:val="both"/>
              <w:rPr>
                <w:rFonts w:ascii="Arial" w:hAnsi="Arial" w:cs="Arial"/>
              </w:rPr>
            </w:pPr>
          </w:p>
        </w:tc>
        <w:tc>
          <w:tcPr>
            <w:tcW w:w="7887" w:type="dxa"/>
            <w:gridSpan w:val="4"/>
            <w:tcBorders>
              <w:top w:val="nil"/>
              <w:left w:val="nil"/>
              <w:bottom w:val="nil"/>
              <w:right w:val="nil"/>
            </w:tcBorders>
          </w:tcPr>
          <w:p w14:paraId="5FDD625C" w14:textId="77777777" w:rsidR="00317F4D" w:rsidRDefault="00317F4D" w:rsidP="00A05599">
            <w:pPr>
              <w:spacing w:line="360" w:lineRule="auto"/>
              <w:jc w:val="both"/>
              <w:rPr>
                <w:rFonts w:ascii="Arial" w:hAnsi="Arial" w:cs="Arial"/>
              </w:rPr>
            </w:pPr>
          </w:p>
        </w:tc>
      </w:tr>
      <w:tr w:rsidR="00317F4D" w14:paraId="2B769056" w14:textId="77777777" w:rsidTr="000D0856">
        <w:tc>
          <w:tcPr>
            <w:tcW w:w="1129" w:type="dxa"/>
            <w:tcBorders>
              <w:top w:val="nil"/>
              <w:left w:val="nil"/>
              <w:bottom w:val="nil"/>
              <w:right w:val="nil"/>
            </w:tcBorders>
          </w:tcPr>
          <w:p w14:paraId="124F0E1E" w14:textId="4532FEFD" w:rsidR="00317F4D" w:rsidRDefault="000D674A" w:rsidP="00A05599">
            <w:pPr>
              <w:spacing w:line="360" w:lineRule="auto"/>
              <w:jc w:val="both"/>
              <w:rPr>
                <w:rFonts w:ascii="Arial" w:hAnsi="Arial" w:cs="Arial"/>
              </w:rPr>
            </w:pPr>
            <w:r>
              <w:rPr>
                <w:rFonts w:ascii="Arial" w:hAnsi="Arial" w:cs="Arial"/>
              </w:rPr>
              <w:t>18</w:t>
            </w:r>
            <w:r w:rsidR="00317F4D">
              <w:rPr>
                <w:rFonts w:ascii="Arial" w:hAnsi="Arial" w:cs="Arial"/>
              </w:rPr>
              <w:t>.2</w:t>
            </w:r>
          </w:p>
        </w:tc>
        <w:tc>
          <w:tcPr>
            <w:tcW w:w="7887" w:type="dxa"/>
            <w:gridSpan w:val="4"/>
            <w:tcBorders>
              <w:top w:val="nil"/>
              <w:left w:val="nil"/>
              <w:bottom w:val="nil"/>
              <w:right w:val="nil"/>
            </w:tcBorders>
          </w:tcPr>
          <w:p w14:paraId="7DDD3CE8" w14:textId="13C0240D" w:rsidR="00317F4D" w:rsidRDefault="00317F4D" w:rsidP="00317F4D">
            <w:pPr>
              <w:spacing w:line="360" w:lineRule="auto"/>
              <w:jc w:val="both"/>
              <w:rPr>
                <w:rFonts w:ascii="Arial" w:hAnsi="Arial" w:cs="Arial"/>
              </w:rPr>
            </w:pPr>
            <w:r w:rsidRPr="00317F4D">
              <w:rPr>
                <w:rFonts w:ascii="Arial" w:hAnsi="Arial" w:cs="Arial"/>
              </w:rPr>
              <w:t xml:space="preserve">The required reporting framework will be developed by the </w:t>
            </w:r>
            <w:r w:rsidR="00173C95">
              <w:rPr>
                <w:rFonts w:ascii="Arial" w:hAnsi="Arial" w:cs="Arial"/>
              </w:rPr>
              <w:t>Senior Manager</w:t>
            </w:r>
            <w:r w:rsidRPr="00317F4D">
              <w:rPr>
                <w:rFonts w:ascii="Arial" w:hAnsi="Arial" w:cs="Arial"/>
              </w:rPr>
              <w:t>:</w:t>
            </w:r>
            <w:r>
              <w:rPr>
                <w:rFonts w:ascii="Arial" w:hAnsi="Arial" w:cs="Arial"/>
              </w:rPr>
              <w:t xml:space="preserve"> </w:t>
            </w:r>
            <w:r w:rsidRPr="00317F4D">
              <w:rPr>
                <w:rFonts w:ascii="Arial" w:hAnsi="Arial" w:cs="Arial"/>
              </w:rPr>
              <w:t>Administration, Monitoring and Evaluation and will be made available to all</w:t>
            </w:r>
            <w:r>
              <w:rPr>
                <w:rFonts w:ascii="Arial" w:hAnsi="Arial" w:cs="Arial"/>
              </w:rPr>
              <w:t xml:space="preserve"> </w:t>
            </w:r>
            <w:r w:rsidR="00173C95">
              <w:rPr>
                <w:rFonts w:ascii="Arial" w:hAnsi="Arial" w:cs="Arial"/>
              </w:rPr>
              <w:t>Senior Manager</w:t>
            </w:r>
            <w:r w:rsidRPr="00317F4D">
              <w:rPr>
                <w:rFonts w:ascii="Arial" w:hAnsi="Arial" w:cs="Arial"/>
              </w:rPr>
              <w:t xml:space="preserve">s. The </w:t>
            </w:r>
            <w:r w:rsidR="00173C95">
              <w:rPr>
                <w:rFonts w:ascii="Arial" w:hAnsi="Arial" w:cs="Arial"/>
              </w:rPr>
              <w:t>Senior Manager</w:t>
            </w:r>
            <w:r w:rsidRPr="00317F4D">
              <w:rPr>
                <w:rFonts w:ascii="Arial" w:hAnsi="Arial" w:cs="Arial"/>
              </w:rPr>
              <w:t>s must report on the implementation of the CCP, to the</w:t>
            </w:r>
            <w:r>
              <w:rPr>
                <w:rFonts w:ascii="Arial" w:hAnsi="Arial" w:cs="Arial"/>
              </w:rPr>
              <w:t xml:space="preserve"> </w:t>
            </w:r>
            <w:r w:rsidRPr="00317F4D">
              <w:rPr>
                <w:rFonts w:ascii="Arial" w:hAnsi="Arial" w:cs="Arial"/>
              </w:rPr>
              <w:t>Portfolio Committees and the Mayoral Committee on a quarterly basis.</w:t>
            </w:r>
          </w:p>
        </w:tc>
      </w:tr>
    </w:tbl>
    <w:p w14:paraId="6F6055A8" w14:textId="5DC3082A" w:rsidR="00A05599" w:rsidRDefault="00A05599" w:rsidP="00C97207">
      <w:pPr>
        <w:jc w:val="both"/>
        <w:rPr>
          <w:rFonts w:ascii="Arial" w:hAnsi="Arial" w:cs="Arial"/>
        </w:rPr>
      </w:pPr>
    </w:p>
    <w:p w14:paraId="1E1D1019" w14:textId="77777777" w:rsidR="00A05599" w:rsidRPr="00C97207" w:rsidRDefault="00A05599" w:rsidP="00C97207">
      <w:pPr>
        <w:jc w:val="both"/>
        <w:rPr>
          <w:rFonts w:ascii="Arial" w:hAnsi="Arial" w:cs="Arial"/>
        </w:rPr>
      </w:pPr>
    </w:p>
    <w:sectPr w:rsidR="00A05599" w:rsidRPr="00C97207">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6B211" w14:textId="77777777" w:rsidR="00FE30DD" w:rsidRDefault="00FE30DD" w:rsidP="00DD595B">
      <w:pPr>
        <w:spacing w:after="0" w:line="240" w:lineRule="auto"/>
      </w:pPr>
      <w:r>
        <w:separator/>
      </w:r>
    </w:p>
  </w:endnote>
  <w:endnote w:type="continuationSeparator" w:id="0">
    <w:p w14:paraId="6FCCEC6A" w14:textId="77777777" w:rsidR="00FE30DD" w:rsidRDefault="00FE30DD" w:rsidP="00DD5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41"/>
      <w:gridCol w:w="4485"/>
    </w:tblGrid>
    <w:tr w:rsidR="00FE30DD" w14:paraId="003EDA0C" w14:textId="77777777">
      <w:trPr>
        <w:trHeight w:hRule="exact" w:val="115"/>
        <w:jc w:val="center"/>
      </w:trPr>
      <w:tc>
        <w:tcPr>
          <w:tcW w:w="4686" w:type="dxa"/>
          <w:shd w:val="clear" w:color="auto" w:fill="4472C4" w:themeFill="accent1"/>
          <w:tcMar>
            <w:top w:w="0" w:type="dxa"/>
            <w:bottom w:w="0" w:type="dxa"/>
          </w:tcMar>
        </w:tcPr>
        <w:p w14:paraId="5CDBD718" w14:textId="77777777" w:rsidR="00FE30DD" w:rsidRDefault="00FE30DD">
          <w:pPr>
            <w:pStyle w:val="Header"/>
            <w:rPr>
              <w:caps/>
              <w:sz w:val="18"/>
            </w:rPr>
          </w:pPr>
        </w:p>
      </w:tc>
      <w:tc>
        <w:tcPr>
          <w:tcW w:w="4674" w:type="dxa"/>
          <w:shd w:val="clear" w:color="auto" w:fill="4472C4" w:themeFill="accent1"/>
          <w:tcMar>
            <w:top w:w="0" w:type="dxa"/>
            <w:bottom w:w="0" w:type="dxa"/>
          </w:tcMar>
        </w:tcPr>
        <w:p w14:paraId="78D78CBB" w14:textId="77777777" w:rsidR="00FE30DD" w:rsidRDefault="00FE30DD">
          <w:pPr>
            <w:pStyle w:val="Header"/>
            <w:jc w:val="right"/>
            <w:rPr>
              <w:caps/>
              <w:sz w:val="18"/>
            </w:rPr>
          </w:pPr>
        </w:p>
      </w:tc>
    </w:tr>
    <w:tr w:rsidR="00FE30DD" w14:paraId="0900A0A7" w14:textId="77777777">
      <w:trPr>
        <w:jc w:val="center"/>
      </w:trPr>
      <w:tc>
        <w:tcPr>
          <w:tcW w:w="4686" w:type="dxa"/>
          <w:shd w:val="clear" w:color="auto" w:fill="auto"/>
          <w:vAlign w:val="center"/>
        </w:tcPr>
        <w:p w14:paraId="063FB86F" w14:textId="592C02DA" w:rsidR="00FE30DD" w:rsidRDefault="00FE30DD">
          <w:pPr>
            <w:pStyle w:val="Footer"/>
            <w:rPr>
              <w:caps/>
              <w:color w:val="808080" w:themeColor="background1" w:themeShade="80"/>
              <w:sz w:val="18"/>
              <w:szCs w:val="18"/>
            </w:rPr>
          </w:pPr>
          <w:r>
            <w:rPr>
              <w:caps/>
              <w:color w:val="808080" w:themeColor="background1" w:themeShade="80"/>
              <w:sz w:val="18"/>
              <w:szCs w:val="18"/>
            </w:rPr>
            <w:t>CKDM: COST CONTAINMENT POLICY</w:t>
          </w:r>
        </w:p>
      </w:tc>
      <w:tc>
        <w:tcPr>
          <w:tcW w:w="4674" w:type="dxa"/>
          <w:shd w:val="clear" w:color="auto" w:fill="auto"/>
          <w:vAlign w:val="center"/>
        </w:tcPr>
        <w:p w14:paraId="55932509" w14:textId="4382F644" w:rsidR="00FE30DD" w:rsidRDefault="00FE30DD">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5E616A">
            <w:rPr>
              <w:caps/>
              <w:noProof/>
              <w:color w:val="808080" w:themeColor="background1" w:themeShade="80"/>
              <w:sz w:val="18"/>
              <w:szCs w:val="18"/>
            </w:rPr>
            <w:t>2</w:t>
          </w:r>
          <w:r>
            <w:rPr>
              <w:caps/>
              <w:noProof/>
              <w:color w:val="808080" w:themeColor="background1" w:themeShade="80"/>
              <w:sz w:val="18"/>
              <w:szCs w:val="18"/>
            </w:rPr>
            <w:fldChar w:fldCharType="end"/>
          </w:r>
        </w:p>
      </w:tc>
    </w:tr>
  </w:tbl>
  <w:p w14:paraId="2995B4F8" w14:textId="77777777" w:rsidR="00FE30DD" w:rsidRDefault="00FE30D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BCA298" w14:textId="77777777" w:rsidR="00FE30DD" w:rsidRDefault="00FE30DD" w:rsidP="00DD595B">
      <w:pPr>
        <w:spacing w:after="0" w:line="240" w:lineRule="auto"/>
      </w:pPr>
      <w:r>
        <w:separator/>
      </w:r>
    </w:p>
  </w:footnote>
  <w:footnote w:type="continuationSeparator" w:id="0">
    <w:p w14:paraId="3867521D" w14:textId="77777777" w:rsidR="00FE30DD" w:rsidRDefault="00FE30DD" w:rsidP="00DD595B">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ene Jacobs">
    <w15:presenceInfo w15:providerId="AD" w15:userId="S-1-5-21-1736333445-3623437392-1487218059-1357"/>
  </w15:person>
  <w15:person w15:author="Ursula Baartman">
    <w15:presenceInfo w15:providerId="AD" w15:userId="S-1-5-21-1736333445-3623437392-1487218059-13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207"/>
    <w:rsid w:val="000139BB"/>
    <w:rsid w:val="00044B02"/>
    <w:rsid w:val="000D0856"/>
    <w:rsid w:val="000D674A"/>
    <w:rsid w:val="00173C95"/>
    <w:rsid w:val="001941BB"/>
    <w:rsid w:val="002031D3"/>
    <w:rsid w:val="00317F4D"/>
    <w:rsid w:val="0037093A"/>
    <w:rsid w:val="004E2FBC"/>
    <w:rsid w:val="005E616A"/>
    <w:rsid w:val="00635DB4"/>
    <w:rsid w:val="00737D1B"/>
    <w:rsid w:val="007D7AE7"/>
    <w:rsid w:val="008C3238"/>
    <w:rsid w:val="008C343F"/>
    <w:rsid w:val="008D3595"/>
    <w:rsid w:val="009A4C6F"/>
    <w:rsid w:val="009E3081"/>
    <w:rsid w:val="00A05599"/>
    <w:rsid w:val="00B34C27"/>
    <w:rsid w:val="00BE2846"/>
    <w:rsid w:val="00C52207"/>
    <w:rsid w:val="00C80B55"/>
    <w:rsid w:val="00C97207"/>
    <w:rsid w:val="00CC0A6B"/>
    <w:rsid w:val="00DD595B"/>
    <w:rsid w:val="00E01C83"/>
    <w:rsid w:val="00E0420C"/>
    <w:rsid w:val="00E32225"/>
    <w:rsid w:val="00E551CC"/>
    <w:rsid w:val="00F60723"/>
    <w:rsid w:val="00F9789B"/>
    <w:rsid w:val="00FE30D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3698A"/>
  <w15:chartTrackingRefBased/>
  <w15:docId w15:val="{6B80E755-CAE6-4645-B260-F2BBC7697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972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D59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595B"/>
  </w:style>
  <w:style w:type="paragraph" w:styleId="Footer">
    <w:name w:val="footer"/>
    <w:basedOn w:val="Normal"/>
    <w:link w:val="FooterChar"/>
    <w:uiPriority w:val="99"/>
    <w:unhideWhenUsed/>
    <w:rsid w:val="00DD59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595B"/>
  </w:style>
  <w:style w:type="paragraph" w:styleId="BalloonText">
    <w:name w:val="Balloon Text"/>
    <w:basedOn w:val="Normal"/>
    <w:link w:val="BalloonTextChar"/>
    <w:uiPriority w:val="99"/>
    <w:semiHidden/>
    <w:unhideWhenUsed/>
    <w:rsid w:val="008C32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32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14</Pages>
  <Words>2616</Words>
  <Characters>14917</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Jacobs</dc:creator>
  <cp:keywords/>
  <dc:description/>
  <cp:lastModifiedBy>Helene Jacobs</cp:lastModifiedBy>
  <cp:revision>3</cp:revision>
  <cp:lastPrinted>2018-06-19T11:42:00Z</cp:lastPrinted>
  <dcterms:created xsi:type="dcterms:W3CDTF">2019-06-10T05:52:00Z</dcterms:created>
  <dcterms:modified xsi:type="dcterms:W3CDTF">2019-06-11T08:10:00Z</dcterms:modified>
</cp:coreProperties>
</file>